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5DA34" w14:textId="77777777" w:rsidR="00DB47DA" w:rsidRDefault="00215AF3" w:rsidP="00E33F32">
      <w:pPr>
        <w:pStyle w:val="Titul1"/>
      </w:pPr>
      <w:r>
        <w:t>P</w:t>
      </w:r>
      <w:r w:rsidR="00E33F32">
        <w:t>říloha k</w:t>
      </w:r>
      <w:r w:rsidR="00DB47DA">
        <w:t> </w:t>
      </w:r>
      <w:r w:rsidR="00E33F32">
        <w:t>nabídce</w:t>
      </w:r>
      <w:r w:rsidR="00DB47DA">
        <w:t xml:space="preserve">  </w:t>
      </w:r>
    </w:p>
    <w:p w14:paraId="4FC8BF8F" w14:textId="3C491FA8" w:rsidR="009A1658" w:rsidRPr="00463825" w:rsidRDefault="009A1658" w:rsidP="009A1658">
      <w:pPr>
        <w:pStyle w:val="Titul2"/>
        <w:rPr>
          <w:color w:val="FF0000"/>
        </w:rPr>
      </w:pPr>
      <w:r w:rsidRPr="0017695A">
        <w:t>Název akce:</w:t>
      </w:r>
    </w:p>
    <w:sdt>
      <w:sdtPr>
        <w:rPr>
          <w:rFonts w:ascii="Verdana" w:hAnsi="Verdana"/>
        </w:rPr>
        <w:alias w:val="Název akce - propíše se do zápatí"/>
        <w:tag w:val="Název akce"/>
        <w:id w:val="1889687308"/>
        <w:placeholder>
          <w:docPart w:val="E165B60EC70F4AEFA7A33986211961A5"/>
        </w:placeholder>
        <w:text w:multiLine="1"/>
      </w:sdtPr>
      <w:sdtEndPr/>
      <w:sdtContent>
        <w:p w14:paraId="6369C310" w14:textId="79E88159" w:rsidR="00B172EC" w:rsidRPr="0017695A" w:rsidRDefault="005E415D" w:rsidP="00352421">
          <w:pPr>
            <w:pStyle w:val="Titul2"/>
          </w:pPr>
          <w:r>
            <w:rPr>
              <w:rFonts w:ascii="Verdana" w:hAnsi="Verdana"/>
            </w:rPr>
            <w:t xml:space="preserve">„Implementace ETCS </w:t>
          </w:r>
          <w:proofErr w:type="spellStart"/>
          <w:r>
            <w:rPr>
              <w:rFonts w:ascii="Verdana" w:hAnsi="Verdana"/>
            </w:rPr>
            <w:t>Regional</w:t>
          </w:r>
          <w:proofErr w:type="spellEnd"/>
          <w:r>
            <w:rPr>
              <w:rFonts w:ascii="Verdana" w:hAnsi="Verdana"/>
            </w:rPr>
            <w:t xml:space="preserve"> Ejpovice – Radnice“</w:t>
          </w:r>
          <w:r>
            <w:rPr>
              <w:rFonts w:ascii="Verdana" w:hAnsi="Verdana"/>
            </w:rPr>
            <w:br/>
            <w:t xml:space="preserve"> </w:t>
          </w:r>
        </w:p>
      </w:sdtContent>
    </w:sdt>
    <w:p w14:paraId="6B6D2F27" w14:textId="7F56C983"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2902A4F2" w14:textId="77777777" w:rsidR="007B065A" w:rsidRPr="00EF10BA" w:rsidRDefault="007B065A" w:rsidP="007B065A">
      <w:pPr>
        <w:pStyle w:val="PNTextzkladn"/>
      </w:pPr>
      <w:r>
        <w:t xml:space="preserve">Příloha k nabídce tvoří součást Nabídky, v souladu s odst. 12.3 Pokynů pro dodavatele. </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03F75C75" w:rsidR="00C96E7C" w:rsidRDefault="00C96E7C" w:rsidP="009D228B">
      <w:pPr>
        <w:pStyle w:val="Nadpisbezsl1-2"/>
      </w:pPr>
      <w:r>
        <w:t>1.1.2.2</w:t>
      </w:r>
      <w:r w:rsidR="009D228B">
        <w:tab/>
      </w:r>
      <w:r>
        <w:t>Název</w:t>
      </w:r>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153FEC82" w:rsidR="00C96E7C" w:rsidRDefault="00C96E7C" w:rsidP="009D228B">
      <w:pPr>
        <w:pStyle w:val="Nadpisbezsl1-2"/>
      </w:pPr>
      <w:r>
        <w:t>1.1.2.3</w:t>
      </w:r>
      <w:r w:rsidR="009D228B">
        <w:tab/>
      </w:r>
      <w:r>
        <w:t>Název</w:t>
      </w:r>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053F5FE1" w14:textId="46514C84" w:rsidR="00C96E7C" w:rsidRPr="001819D4" w:rsidRDefault="00C96E7C" w:rsidP="009D228B">
      <w:pPr>
        <w:pStyle w:val="Nadpisbezsl1-2"/>
      </w:pPr>
      <w:r w:rsidRPr="001819D4">
        <w:t>1.1.2.4</w:t>
      </w:r>
      <w:r w:rsidR="009D228B" w:rsidRPr="001819D4">
        <w:tab/>
      </w:r>
      <w:r w:rsidRPr="001819D4">
        <w:t>Jméno (název)</w:t>
      </w:r>
      <w:r w:rsidR="00582C15" w:rsidRPr="001819D4">
        <w:t xml:space="preserve"> a </w:t>
      </w:r>
      <w:r w:rsidRPr="001819D4">
        <w:t>adresa Správce stavby</w:t>
      </w:r>
    </w:p>
    <w:p w14:paraId="4D71BA1B" w14:textId="58D4F56F" w:rsidR="005E415D" w:rsidRPr="001B492D" w:rsidRDefault="005E415D" w:rsidP="005E415D">
      <w:pPr>
        <w:spacing w:after="120"/>
        <w:jc w:val="both"/>
        <w:rPr>
          <w:rFonts w:ascii="Verdana" w:hAnsi="Verdana"/>
        </w:rPr>
      </w:pPr>
      <w:r w:rsidRPr="001B492D">
        <w:rPr>
          <w:rFonts w:ascii="Verdana" w:hAnsi="Verdana"/>
        </w:rPr>
        <w:t xml:space="preserve">Ing. </w:t>
      </w:r>
      <w:r w:rsidR="001819D4" w:rsidRPr="001B492D">
        <w:rPr>
          <w:rFonts w:ascii="Verdana" w:hAnsi="Verdana"/>
        </w:rPr>
        <w:t>Martin Kraus</w:t>
      </w:r>
    </w:p>
    <w:p w14:paraId="1EFD8DD4" w14:textId="77777777" w:rsidR="005E415D" w:rsidRPr="001B492D" w:rsidRDefault="005E415D" w:rsidP="005E415D">
      <w:pPr>
        <w:spacing w:after="0"/>
        <w:jc w:val="both"/>
      </w:pPr>
      <w:r w:rsidRPr="001B492D">
        <w:t>Správa železnic, státní organizace</w:t>
      </w:r>
    </w:p>
    <w:p w14:paraId="0036C6B3" w14:textId="77777777" w:rsidR="005E415D" w:rsidRPr="001B492D" w:rsidRDefault="005E415D" w:rsidP="005E415D">
      <w:pPr>
        <w:spacing w:after="0"/>
        <w:jc w:val="both"/>
      </w:pPr>
      <w:r w:rsidRPr="001B492D">
        <w:t>Stavební správa západ</w:t>
      </w:r>
    </w:p>
    <w:p w14:paraId="50717BD8" w14:textId="77777777" w:rsidR="005E415D" w:rsidRPr="001B492D" w:rsidRDefault="005E415D" w:rsidP="005E415D">
      <w:pPr>
        <w:spacing w:after="0"/>
        <w:rPr>
          <w:lang w:eastAsia="cs-CZ"/>
        </w:rPr>
      </w:pPr>
      <w:r w:rsidRPr="001B492D">
        <w:rPr>
          <w:lang w:eastAsia="cs-CZ"/>
        </w:rPr>
        <w:t>Ke Štvanici 656/3, 186 00 Praha 8</w:t>
      </w:r>
    </w:p>
    <w:p w14:paraId="2CA8FDDD" w14:textId="19CD7458" w:rsidR="005E415D" w:rsidRPr="001B492D" w:rsidRDefault="005E415D" w:rsidP="005E415D">
      <w:pPr>
        <w:spacing w:after="0"/>
        <w:rPr>
          <w:lang w:eastAsia="cs-CZ"/>
        </w:rPr>
      </w:pPr>
      <w:r w:rsidRPr="001B492D">
        <w:rPr>
          <w:lang w:eastAsia="cs-CZ"/>
        </w:rPr>
        <w:t xml:space="preserve">Pracoviště: </w:t>
      </w:r>
      <w:r w:rsidR="001819D4" w:rsidRPr="001819D4">
        <w:rPr>
          <w:lang w:eastAsia="cs-CZ"/>
        </w:rPr>
        <w:t>Sušická 1105/25, 326 00 Plzeň</w:t>
      </w:r>
    </w:p>
    <w:p w14:paraId="6A1FDAD4" w14:textId="27309850" w:rsidR="005E415D" w:rsidRPr="001819D4" w:rsidRDefault="005E415D" w:rsidP="005E415D">
      <w:pPr>
        <w:pStyle w:val="PNOdrka1-"/>
        <w:numPr>
          <w:ilvl w:val="0"/>
          <w:numId w:val="0"/>
        </w:numPr>
        <w:jc w:val="left"/>
      </w:pPr>
      <w:r w:rsidRPr="001B492D">
        <w:t>Mobil: +420</w:t>
      </w:r>
      <w:r w:rsidR="001819D4" w:rsidRPr="001B492D">
        <w:t> 724 579 818</w:t>
      </w:r>
      <w:r w:rsidRPr="001B492D">
        <w:t xml:space="preserve">, e-mail: </w:t>
      </w:r>
      <w:r w:rsidR="001819D4" w:rsidRPr="001B492D">
        <w:t>Kraus</w:t>
      </w:r>
      <w:r w:rsidRPr="001B492D">
        <w:t>@spravazeleznic.cz</w:t>
      </w:r>
    </w:p>
    <w:p w14:paraId="534D7FEA" w14:textId="77777777" w:rsidR="002D7BD2" w:rsidRPr="001819D4" w:rsidRDefault="002D7BD2" w:rsidP="00054936">
      <w:pPr>
        <w:pStyle w:val="Nadpisbezsl1-2"/>
      </w:pPr>
      <w:r w:rsidRPr="001819D4">
        <w:t>1.1.3.7</w:t>
      </w:r>
      <w:r w:rsidRPr="001819D4">
        <w:tab/>
        <w:t>Záruční doba</w:t>
      </w:r>
    </w:p>
    <w:p w14:paraId="5F31133D" w14:textId="77777777" w:rsidR="002D7BD2" w:rsidRDefault="002D7BD2" w:rsidP="002D7BD2">
      <w:pPr>
        <w:pStyle w:val="PNTextzkladn"/>
      </w:pPr>
      <w:r w:rsidRPr="001819D4">
        <w:t>Záruční doba je specifikována v Pod-článku 11.1 a v</w:t>
      </w:r>
      <w:r>
        <w:t> Požadavcích objednatele.</w:t>
      </w:r>
    </w:p>
    <w:p w14:paraId="53054A4B" w14:textId="03C28EEE" w:rsidR="002D7BD2" w:rsidRDefault="00F758FA" w:rsidP="00054936">
      <w:pPr>
        <w:pStyle w:val="Nadpisbezsl1-2"/>
      </w:pPr>
      <w:r w:rsidRPr="005C0082">
        <w:t>1.1.4.13</w:t>
      </w:r>
      <w:r w:rsidR="009D228B">
        <w:tab/>
      </w:r>
      <w:r w:rsidR="002D7BD2">
        <w:t>Bankovní záruka za odstranění vad Díla</w:t>
      </w:r>
    </w:p>
    <w:p w14:paraId="29E22EE0" w14:textId="139B2C41" w:rsidR="00F758FA" w:rsidRPr="005C0082" w:rsidRDefault="00F758FA" w:rsidP="002D7BD2">
      <w:pPr>
        <w:spacing w:after="0"/>
        <w:jc w:val="both"/>
      </w:pPr>
      <w:r w:rsidRPr="005C0082">
        <w:t>Doplňuje se text na konci závorky „a Pojistná záruka za odstranění vad Díla“.</w:t>
      </w:r>
    </w:p>
    <w:p w14:paraId="0F37CE77" w14:textId="3BD02B03" w:rsidR="00F758FA" w:rsidRPr="00054936" w:rsidRDefault="00F758FA" w:rsidP="00054936">
      <w:pPr>
        <w:pStyle w:val="Nadpisbezsl1-2"/>
      </w:pPr>
      <w:r w:rsidRPr="005C0082">
        <w:t>1.1.4.</w:t>
      </w:r>
      <w:r w:rsidRPr="00054936">
        <w:t>15</w:t>
      </w:r>
      <w:r w:rsidR="009D228B">
        <w:tab/>
      </w:r>
      <w:r w:rsidR="002D7BD2" w:rsidRPr="009D228B">
        <w:t>Bankovní záruka za provedení Díla</w:t>
      </w:r>
    </w:p>
    <w:p w14:paraId="6AF87196" w14:textId="77777777" w:rsidR="00F758FA" w:rsidRPr="005C0082" w:rsidRDefault="00F758FA" w:rsidP="00F758FA">
      <w:pPr>
        <w:spacing w:after="0"/>
        <w:jc w:val="both"/>
      </w:pPr>
      <w:r w:rsidRPr="005C0082">
        <w:t>Doplňuje se text na konci závorky „a Pojistná záruka za provedení Díla“.</w:t>
      </w:r>
    </w:p>
    <w:p w14:paraId="2A5087C8" w14:textId="184A0C16" w:rsidR="00C96E7C" w:rsidRDefault="00C96E7C" w:rsidP="009D228B">
      <w:pPr>
        <w:pStyle w:val="Nadpisbezsl1-2"/>
      </w:pPr>
      <w:r>
        <w:lastRenderedPageBreak/>
        <w:t>1.1.4.</w:t>
      </w:r>
      <w:r w:rsidRPr="002B06D2">
        <w:t>1</w:t>
      </w:r>
      <w:r w:rsidR="00730A60" w:rsidRPr="002B06D2">
        <w:t>7</w:t>
      </w:r>
      <w:r w:rsidR="009D228B">
        <w:tab/>
      </w:r>
      <w:r>
        <w:t>Faktura</w:t>
      </w:r>
    </w:p>
    <w:p w14:paraId="4EA625A6" w14:textId="77777777" w:rsidR="007B065A" w:rsidRDefault="002D7BD2" w:rsidP="002D7BD2">
      <w:pPr>
        <w:pStyle w:val="PNTextzkladn"/>
      </w:pPr>
      <w:bookmarkStart w:id="0" w:name="_Hlk135650157"/>
      <w:r>
        <w:t xml:space="preserve">Faktury budou vystavené v souladu s Právními předpisy. </w:t>
      </w:r>
    </w:p>
    <w:p w14:paraId="2A8054A5" w14:textId="77777777" w:rsidR="002D7BD2" w:rsidRDefault="002D7BD2" w:rsidP="002D7BD2">
      <w:pPr>
        <w:pStyle w:val="PNTextzkladn"/>
      </w:pPr>
      <w:bookmarkStart w:id="1" w:name="_Hlk135650207"/>
      <w:bookmarkEnd w:id="0"/>
      <w:r>
        <w:t>Vystavené Faktury se mají za kompletní, obsahují-li kromě náležitostí stanovených vzorem a Právními předpisy, také následující přílohy:</w:t>
      </w:r>
    </w:p>
    <w:p w14:paraId="183C069E" w14:textId="77777777" w:rsidR="002D7BD2" w:rsidRPr="001C7156" w:rsidRDefault="002D7BD2" w:rsidP="002D7BD2">
      <w:pPr>
        <w:pStyle w:val="PNOdstavecsl1a"/>
        <w:numPr>
          <w:ilvl w:val="0"/>
          <w:numId w:val="7"/>
        </w:numPr>
        <w:tabs>
          <w:tab w:val="clear" w:pos="1077"/>
          <w:tab w:val="num" w:pos="737"/>
        </w:tabs>
        <w:ind w:left="737" w:hanging="397"/>
      </w:pPr>
      <w:r w:rsidRPr="001C7156">
        <w:t>Soupis zjišťovacích protokolů,</w:t>
      </w:r>
    </w:p>
    <w:p w14:paraId="51D686F8" w14:textId="77777777" w:rsidR="002D7BD2" w:rsidRPr="001C7156" w:rsidRDefault="002D7BD2" w:rsidP="002D7BD2">
      <w:pPr>
        <w:pStyle w:val="PNOdstavecsl1a"/>
        <w:numPr>
          <w:ilvl w:val="0"/>
          <w:numId w:val="7"/>
        </w:numPr>
        <w:tabs>
          <w:tab w:val="clear" w:pos="1077"/>
          <w:tab w:val="num" w:pos="737"/>
        </w:tabs>
        <w:ind w:left="737" w:hanging="397"/>
      </w:pPr>
      <w:r w:rsidRPr="005B7883">
        <w:t xml:space="preserve">Zjišťovací </w:t>
      </w:r>
      <w:r w:rsidRPr="001C7156">
        <w:t>protokoly,</w:t>
      </w:r>
    </w:p>
    <w:p w14:paraId="2E04B6B1" w14:textId="77777777" w:rsidR="002D7BD2" w:rsidRDefault="002D7BD2" w:rsidP="002D7BD2">
      <w:pPr>
        <w:pStyle w:val="PNOdstavecsl1a"/>
        <w:numPr>
          <w:ilvl w:val="0"/>
          <w:numId w:val="7"/>
        </w:numPr>
        <w:tabs>
          <w:tab w:val="clear" w:pos="1077"/>
          <w:tab w:val="num" w:pos="737"/>
        </w:tabs>
        <w:ind w:left="737" w:hanging="397"/>
      </w:pPr>
      <w:r w:rsidRPr="001C7156">
        <w:t>Správcem sta</w:t>
      </w:r>
      <w:r>
        <w:t>vby odsouhlasený soupis provedených prací.</w:t>
      </w:r>
    </w:p>
    <w:bookmarkEnd w:id="1"/>
    <w:p w14:paraId="05E17753" w14:textId="77777777" w:rsidR="002D7BD2" w:rsidRDefault="002D7BD2" w:rsidP="002D7BD2">
      <w:pPr>
        <w:pStyle w:val="PNTextzkladn"/>
      </w:pPr>
      <w:r>
        <w:t xml:space="preserve">Pro vyloučení pochybností se </w:t>
      </w:r>
      <w:r w:rsidRPr="00EF10BA">
        <w:t>uvádí</w:t>
      </w:r>
      <w:r>
        <w:t>, že Zhotovitel může za účelem splnění povinností podle tohoto odstavce 1.1.4.17 předložit Objednateli společně s Fakturou také podkladové dokumenty předkládané společně s Vyúčtováním, obsahují-li informace požadované v písm. a) až c) tohoto odstavce 1.1.4.17.</w:t>
      </w:r>
    </w:p>
    <w:p w14:paraId="35AB6885" w14:textId="7803242E" w:rsidR="002D7BD2" w:rsidRPr="00B94735" w:rsidRDefault="002D7BD2" w:rsidP="002D7BD2">
      <w:pPr>
        <w:pStyle w:val="PNTextzkladn"/>
        <w:keepNext/>
      </w:pPr>
      <w:r w:rsidRPr="00B94735">
        <w:t>Z důvodu centralizace podatelen Objednatele bude Zhotovitel doručovat Faktury vystavené v souladu s </w:t>
      </w:r>
      <w:r>
        <w:t>Č</w:t>
      </w:r>
      <w:r w:rsidRPr="00B94735">
        <w:t>lánkem 14 některým (jedním) z níže uvedených způsobů:</w:t>
      </w:r>
    </w:p>
    <w:p w14:paraId="0BD58718" w14:textId="33E8D430" w:rsidR="002D7BD2" w:rsidRPr="007B065A" w:rsidRDefault="002D7BD2" w:rsidP="002D7BD2">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w:t>
      </w:r>
      <w:r w:rsidRPr="00EC11FF">
        <w:t>Pardubice</w:t>
      </w:r>
      <w:r w:rsidR="007B065A" w:rsidRPr="00EC11FF">
        <w:t xml:space="preserve"> ve třech (3) tištěných originálech</w:t>
      </w:r>
      <w:r w:rsidRPr="007B065A">
        <w:t>, nebo</w:t>
      </w:r>
    </w:p>
    <w:p w14:paraId="19AC4FDB" w14:textId="77777777" w:rsidR="002D7BD2" w:rsidRPr="001C7156" w:rsidRDefault="002D7BD2" w:rsidP="002D7BD2">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02803784" w14:textId="3C3EE26D" w:rsidR="002D7BD2" w:rsidRDefault="007B065A" w:rsidP="002D7BD2">
      <w:pPr>
        <w:pStyle w:val="PNOdrka1-"/>
      </w:pPr>
      <w:r>
        <w:t xml:space="preserve">v elektronické podobě </w:t>
      </w:r>
      <w:r w:rsidR="002D7BD2" w:rsidRPr="001C7156">
        <w:t xml:space="preserve">datovou zprávou </w:t>
      </w:r>
      <w:r w:rsidR="002D7BD2" w:rsidRPr="00B94735">
        <w:t xml:space="preserve">na identifikátor datové schránky: </w:t>
      </w:r>
      <w:proofErr w:type="spellStart"/>
      <w:r w:rsidR="002D7BD2" w:rsidRPr="00097CAC">
        <w:rPr>
          <w:b/>
        </w:rPr>
        <w:t>uccchjm</w:t>
      </w:r>
      <w:proofErr w:type="spellEnd"/>
      <w:r w:rsidR="002D7BD2" w:rsidRPr="00B94735">
        <w:t>.</w:t>
      </w:r>
    </w:p>
    <w:p w14:paraId="09A835B0" w14:textId="25309767" w:rsidR="00E43960" w:rsidRDefault="00E43960" w:rsidP="002D7BD2">
      <w:pPr>
        <w:pStyle w:val="PNOdrka1-"/>
        <w:numPr>
          <w:ilvl w:val="0"/>
          <w:numId w:val="0"/>
        </w:numPr>
      </w:pPr>
      <w:r w:rsidRPr="00E43960">
        <w:t>Slovní spojení „ve třech tištěných originálech a dále pak jednou v elektronické podobě“</w:t>
      </w:r>
      <w:r w:rsidR="003C5EBD">
        <w:t>,</w:t>
      </w:r>
      <w:r w:rsidRPr="00E43960">
        <w:t xml:space="preserve"> uvedené v Pod-čl. 14.3, 14.10 a 14.11</w:t>
      </w:r>
      <w:r w:rsidR="003C5EBD">
        <w:t>,</w:t>
      </w:r>
      <w:r w:rsidRPr="00E43960">
        <w:t xml:space="preserve"> se vypouští bez náhrady.</w:t>
      </w:r>
    </w:p>
    <w:p w14:paraId="41CA85BA" w14:textId="73C58F69" w:rsidR="002D7BD2" w:rsidRPr="00054936" w:rsidRDefault="00F758FA" w:rsidP="00054936">
      <w:pPr>
        <w:pStyle w:val="Nadpisbezsl1-2"/>
      </w:pPr>
      <w:r w:rsidRPr="00054936">
        <w:t>1.1.4.18</w:t>
      </w:r>
      <w:r w:rsidR="009D228B">
        <w:tab/>
      </w:r>
      <w:r w:rsidR="002D7BD2" w:rsidRPr="00054936">
        <w:t>Pojistná záruka</w:t>
      </w:r>
    </w:p>
    <w:p w14:paraId="59CD4CEE" w14:textId="427947F6" w:rsidR="00F758FA" w:rsidRPr="005C0082" w:rsidRDefault="00F758FA" w:rsidP="00F758FA">
      <w:pPr>
        <w:spacing w:after="0"/>
        <w:jc w:val="both"/>
      </w:pPr>
      <w:r w:rsidRPr="005C0082">
        <w:t>Přidává se nový Pod-článek 1.1.4.18</w:t>
      </w:r>
    </w:p>
    <w:p w14:paraId="340D216D" w14:textId="77777777" w:rsidR="00F758FA" w:rsidRPr="005C0082" w:rsidRDefault="00F758FA" w:rsidP="00F758FA">
      <w:pPr>
        <w:spacing w:after="0"/>
        <w:jc w:val="both"/>
      </w:pPr>
    </w:p>
    <w:p w14:paraId="76C819B4" w14:textId="1215438B" w:rsidR="00F758FA" w:rsidRPr="005C0082" w:rsidRDefault="002D7BD2" w:rsidP="00BF47B2">
      <w:pPr>
        <w:spacing w:after="0"/>
        <w:ind w:left="993" w:hanging="993"/>
        <w:jc w:val="both"/>
      </w:pPr>
      <w:r>
        <w:t xml:space="preserve">„1.1.4.18 </w:t>
      </w:r>
      <w:r w:rsidR="00F758FA" w:rsidRPr="005C0082">
        <w:t>„</w:t>
      </w:r>
      <w:r w:rsidR="00F758FA" w:rsidRPr="005C0082">
        <w:rPr>
          <w:b/>
        </w:rPr>
        <w:t xml:space="preserve">Pojistná záruka“ </w:t>
      </w:r>
      <w:r w:rsidR="00F758FA"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5F69033F" w14:textId="4800D1C4" w:rsidR="002D7BD2" w:rsidRPr="00054936" w:rsidRDefault="00F758FA" w:rsidP="00054936">
      <w:pPr>
        <w:pStyle w:val="Nadpisbezsl1-2"/>
      </w:pPr>
      <w:r w:rsidRPr="00054936">
        <w:t>1.1.4.19</w:t>
      </w:r>
      <w:r w:rsidR="009D228B">
        <w:tab/>
      </w:r>
      <w:r w:rsidR="002D7BD2" w:rsidRPr="00054936">
        <w:t>Pojistná záruka za provedení Díla</w:t>
      </w:r>
    </w:p>
    <w:p w14:paraId="089AB826" w14:textId="58E4DFC2" w:rsidR="00F758FA" w:rsidRPr="005C0082" w:rsidRDefault="00F758FA" w:rsidP="00F758FA">
      <w:pPr>
        <w:spacing w:after="0"/>
      </w:pPr>
      <w:r w:rsidRPr="005C0082">
        <w:t>Přidává se nový Pod-článek 1.1.4.19</w:t>
      </w:r>
    </w:p>
    <w:p w14:paraId="3297472C" w14:textId="42D724C7" w:rsidR="00F758FA" w:rsidRPr="005C0082" w:rsidRDefault="00F758FA" w:rsidP="007108AA">
      <w:pPr>
        <w:spacing w:before="120" w:after="120" w:line="252" w:lineRule="auto"/>
        <w:ind w:left="993" w:hanging="993"/>
        <w:jc w:val="both"/>
        <w:rPr>
          <w:rFonts w:eastAsia="Times New Roman" w:cs="Times New Roman"/>
        </w:rPr>
      </w:pPr>
      <w:r w:rsidRPr="005C0082">
        <w:rPr>
          <w:rFonts w:eastAsia="Times New Roman" w:cs="Times New Roman"/>
        </w:rPr>
        <w:t xml:space="preserve"> </w:t>
      </w:r>
      <w:r w:rsidR="007108AA">
        <w:rPr>
          <w:rFonts w:eastAsia="Times New Roman" w:cs="Times New Roman"/>
        </w:rPr>
        <w:t xml:space="preserve">1.1.4.19 </w:t>
      </w:r>
      <w:r w:rsidRPr="005C0082">
        <w:rPr>
          <w:rFonts w:eastAsia="Times New Roman" w:cs="Times New Roman"/>
        </w:rPr>
        <w:t>„</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w:t>
      </w:r>
      <w:r w:rsidR="00A03A50">
        <w:rPr>
          <w:rFonts w:eastAsia="Times New Roman" w:cs="Times New Roman"/>
          <w:i/>
        </w:rPr>
        <w:t>a</w:t>
      </w:r>
      <w:r w:rsidRPr="005C0082">
        <w:rPr>
          <w:rFonts w:eastAsia="Times New Roman" w:cs="Times New Roman"/>
          <w:i/>
        </w:rPr>
        <w:t xml:space="preserve"> za provedení Díla</w:t>
      </w:r>
      <w:r w:rsidRPr="005C0082">
        <w:rPr>
          <w:rFonts w:eastAsia="Times New Roman" w:cs="Times New Roman"/>
        </w:rPr>
        <w:t>].“</w:t>
      </w:r>
    </w:p>
    <w:p w14:paraId="15FA5669" w14:textId="3A8B3327" w:rsidR="007108AA" w:rsidRPr="00054936" w:rsidRDefault="00F758FA" w:rsidP="00054936">
      <w:pPr>
        <w:pStyle w:val="Nadpisbezsl1-2"/>
        <w:rPr>
          <w:rFonts w:eastAsia="Times New Roman" w:cs="Times New Roman"/>
        </w:rPr>
      </w:pPr>
      <w:r w:rsidRPr="00054936">
        <w:rPr>
          <w:rFonts w:eastAsia="Times New Roman" w:cs="Times New Roman"/>
        </w:rPr>
        <w:t>1.1.4.20</w:t>
      </w:r>
      <w:r w:rsidR="009D228B">
        <w:rPr>
          <w:rFonts w:eastAsia="Times New Roman" w:cs="Times New Roman"/>
        </w:rPr>
        <w:tab/>
      </w:r>
      <w:r w:rsidR="007108AA" w:rsidRPr="00054936">
        <w:t>Pojistná záruka za odstranění vad Díla</w:t>
      </w:r>
    </w:p>
    <w:p w14:paraId="33D86BF9" w14:textId="6771DB63"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Přidává se nový Pod-článek 1.1.4.20</w:t>
      </w:r>
    </w:p>
    <w:p w14:paraId="10B308DA" w14:textId="221ECBAD" w:rsidR="00F758FA" w:rsidRPr="005C0082" w:rsidRDefault="007108AA" w:rsidP="007108AA">
      <w:pPr>
        <w:spacing w:before="120" w:after="120" w:line="252" w:lineRule="auto"/>
        <w:ind w:left="993" w:hanging="993"/>
        <w:jc w:val="both"/>
        <w:rPr>
          <w:rFonts w:eastAsia="Times New Roman" w:cs="Times New Roman"/>
        </w:rPr>
      </w:pPr>
      <w:proofErr w:type="gramStart"/>
      <w:r>
        <w:rPr>
          <w:rFonts w:eastAsia="Times New Roman" w:cs="Times New Roman"/>
        </w:rPr>
        <w:t xml:space="preserve">1.1.4.20  </w:t>
      </w:r>
      <w:r w:rsidR="00F758FA" w:rsidRPr="005C0082">
        <w:rPr>
          <w:rFonts w:eastAsia="Times New Roman" w:cs="Times New Roman"/>
        </w:rPr>
        <w:t>„</w:t>
      </w:r>
      <w:proofErr w:type="gramEnd"/>
      <w:r w:rsidR="00F758FA" w:rsidRPr="005C0082">
        <w:rPr>
          <w:rFonts w:eastAsia="Times New Roman" w:cs="Times New Roman"/>
          <w:b/>
        </w:rPr>
        <w:t>Pojistná záruka za odstranění vad Díla</w:t>
      </w:r>
      <w:r w:rsidR="00F758FA" w:rsidRPr="005C0082">
        <w:rPr>
          <w:rFonts w:eastAsia="Times New Roman" w:cs="Times New Roman"/>
        </w:rPr>
        <w:t>“ znamená Pojistnou záruku Pod-článku 4.2.2 [</w:t>
      </w:r>
      <w:r w:rsidR="00F758FA" w:rsidRPr="005C0082">
        <w:rPr>
          <w:rFonts w:eastAsia="Times New Roman" w:cs="Times New Roman"/>
          <w:i/>
        </w:rPr>
        <w:t>Bankovní záruka za odstranění vad Díla a Pojistná záruka za odstranění vad Díla</w:t>
      </w:r>
      <w:r w:rsidR="00F758FA" w:rsidRPr="005C0082">
        <w:rPr>
          <w:rFonts w:eastAsia="Times New Roman" w:cs="Times New Roman"/>
        </w:rPr>
        <w:t>].“</w:t>
      </w:r>
    </w:p>
    <w:p w14:paraId="21E2FD10" w14:textId="5F3A1DD7" w:rsidR="00C96E7C" w:rsidRDefault="00C96E7C" w:rsidP="009D228B">
      <w:pPr>
        <w:pStyle w:val="Nadpisbezsl1-2"/>
      </w:pPr>
      <w:r>
        <w:lastRenderedPageBreak/>
        <w:t>1.1.5.6</w:t>
      </w:r>
      <w:r w:rsidR="009D228B">
        <w:tab/>
      </w:r>
      <w:r>
        <w:t xml:space="preserve">Definice sekcí </w:t>
      </w:r>
    </w:p>
    <w:p w14:paraId="4E32263B" w14:textId="77777777" w:rsidR="00A540B9" w:rsidRDefault="00A540B9" w:rsidP="00A540B9">
      <w:pPr>
        <w:pStyle w:val="Nadpistabulky"/>
        <w:jc w:val="both"/>
      </w:pPr>
      <w:r>
        <w:t xml:space="preserve">Specifikace jednotlivých Sekcí: </w:t>
      </w:r>
    </w:p>
    <w:tbl>
      <w:tblPr>
        <w:tblStyle w:val="Mkatabulky"/>
        <w:tblW w:w="8868" w:type="dxa"/>
        <w:tblLook w:val="04E0" w:firstRow="1" w:lastRow="1" w:firstColumn="1" w:lastColumn="0" w:noHBand="0" w:noVBand="1"/>
      </w:tblPr>
      <w:tblGrid>
        <w:gridCol w:w="2947"/>
        <w:gridCol w:w="5921"/>
      </w:tblGrid>
      <w:tr w:rsidR="00A540B9" w:rsidRPr="005D168C" w14:paraId="186E4E3C" w14:textId="77777777" w:rsidTr="005872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74F17BAC" w14:textId="77777777" w:rsidR="00A540B9" w:rsidRPr="005D168C" w:rsidRDefault="00A540B9" w:rsidP="00F97170">
            <w:pPr>
              <w:pStyle w:val="Tabulka"/>
              <w:keepNext/>
              <w:keepLines/>
              <w:rPr>
                <w:b/>
              </w:rPr>
            </w:pPr>
            <w:r w:rsidRPr="005D168C">
              <w:rPr>
                <w:b/>
              </w:rPr>
              <w:t>Popis</w:t>
            </w:r>
          </w:p>
        </w:tc>
        <w:tc>
          <w:tcPr>
            <w:tcW w:w="5921" w:type="dxa"/>
          </w:tcPr>
          <w:p w14:paraId="6F22784E" w14:textId="77777777" w:rsidR="00A540B9" w:rsidRPr="005D168C" w:rsidRDefault="00A540B9" w:rsidP="00F97170">
            <w:pPr>
              <w:pStyle w:val="Tabulka"/>
              <w:keepNext/>
              <w:keepLines/>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A540B9" w14:paraId="32D94DAF" w14:textId="77777777" w:rsidTr="0058722F">
        <w:tc>
          <w:tcPr>
            <w:cnfStyle w:val="001000000000" w:firstRow="0" w:lastRow="0" w:firstColumn="1" w:lastColumn="0" w:oddVBand="0" w:evenVBand="0" w:oddHBand="0" w:evenHBand="0" w:firstRowFirstColumn="0" w:firstRowLastColumn="0" w:lastRowFirstColumn="0" w:lastRowLastColumn="0"/>
            <w:tcW w:w="2947" w:type="dxa"/>
          </w:tcPr>
          <w:p w14:paraId="5ABC1E0D" w14:textId="77777777" w:rsidR="00A540B9" w:rsidRDefault="00A540B9" w:rsidP="00F97170">
            <w:pPr>
              <w:pStyle w:val="Tabulka"/>
              <w:keepNext/>
              <w:keepLines/>
            </w:pPr>
            <w:r w:rsidRPr="00455C0D">
              <w:t>Sekce 1 (projekční část)</w:t>
            </w:r>
          </w:p>
          <w:p w14:paraId="7DD9B2C8" w14:textId="77777777" w:rsidR="00A540B9" w:rsidRDefault="00A540B9" w:rsidP="00F97170">
            <w:pPr>
              <w:pStyle w:val="Tabulka"/>
              <w:keepNext/>
              <w:keepLines/>
            </w:pPr>
            <w:r w:rsidRPr="00112993">
              <w:t>Zhotovení Dokumentace DPS+PDPS a nabytí právní moci povolení záměru či jiného dokladu opravňujícího k zahájení zhotovení stavby</w:t>
            </w:r>
          </w:p>
        </w:tc>
        <w:tc>
          <w:tcPr>
            <w:tcW w:w="5921" w:type="dxa"/>
            <w:vAlign w:val="center"/>
          </w:tcPr>
          <w:p w14:paraId="23ACAF99" w14:textId="77777777" w:rsidR="00A540B9" w:rsidRDefault="00A540B9" w:rsidP="00F97170">
            <w:pPr>
              <w:pStyle w:val="Tabulka"/>
              <w:keepNext/>
              <w:keepLines/>
              <w:cnfStyle w:val="000000000000" w:firstRow="0" w:lastRow="0" w:firstColumn="0" w:lastColumn="0" w:oddVBand="0" w:evenVBand="0" w:oddHBand="0" w:evenHBand="0" w:firstRowFirstColumn="0" w:firstRowLastColumn="0" w:lastRowFirstColumn="0" w:lastRowLastColumn="0"/>
            </w:pPr>
            <w:r w:rsidRPr="00455C0D">
              <w:t>14 měsíců od Data zahájení prací (předpokládané zahájení 08/2025)</w:t>
            </w:r>
          </w:p>
        </w:tc>
      </w:tr>
      <w:tr w:rsidR="00A540B9" w14:paraId="53D99024" w14:textId="77777777" w:rsidTr="0058722F">
        <w:tc>
          <w:tcPr>
            <w:cnfStyle w:val="001000000000" w:firstRow="0" w:lastRow="0" w:firstColumn="1" w:lastColumn="0" w:oddVBand="0" w:evenVBand="0" w:oddHBand="0" w:evenHBand="0" w:firstRowFirstColumn="0" w:firstRowLastColumn="0" w:lastRowFirstColumn="0" w:lastRowLastColumn="0"/>
            <w:tcW w:w="2947" w:type="dxa"/>
          </w:tcPr>
          <w:p w14:paraId="558608E4" w14:textId="77777777" w:rsidR="00A540B9" w:rsidRDefault="00A540B9" w:rsidP="00F97170">
            <w:pPr>
              <w:pStyle w:val="Tabulka"/>
              <w:keepNext/>
              <w:keepLines/>
            </w:pPr>
            <w:r w:rsidRPr="00455C0D">
              <w:t>Sekce 2 (stavební část)</w:t>
            </w:r>
          </w:p>
          <w:p w14:paraId="120FF643" w14:textId="77777777" w:rsidR="00A540B9" w:rsidRDefault="00A540B9" w:rsidP="00F97170">
            <w:pPr>
              <w:pStyle w:val="Tabulka"/>
              <w:keepNext/>
              <w:keepLines/>
            </w:pPr>
            <w:r w:rsidRPr="00455C0D">
              <w:t>Zhotovení stavby, kromě položek objektu SO999.98.98 Všeobecný objekt, které budou provedeny až po dokončení Sekce 2</w:t>
            </w:r>
          </w:p>
        </w:tc>
        <w:tc>
          <w:tcPr>
            <w:tcW w:w="5921" w:type="dxa"/>
            <w:vAlign w:val="center"/>
          </w:tcPr>
          <w:p w14:paraId="09671D3E" w14:textId="77777777" w:rsidR="00A540B9" w:rsidRDefault="00A540B9" w:rsidP="00F97170">
            <w:pPr>
              <w:pStyle w:val="Tabulka"/>
              <w:keepNext/>
              <w:keepLines/>
              <w:cnfStyle w:val="000000000000" w:firstRow="0" w:lastRow="0" w:firstColumn="0" w:lastColumn="0" w:oddVBand="0" w:evenVBand="0" w:oddHBand="0" w:evenHBand="0" w:firstRowFirstColumn="0" w:firstRowLastColumn="0" w:lastRowFirstColumn="0" w:lastRowLastColumn="0"/>
            </w:pPr>
            <w:r w:rsidRPr="00455C0D">
              <w:t>24 měsíců od Data zahájení prací</w:t>
            </w:r>
          </w:p>
        </w:tc>
      </w:tr>
      <w:tr w:rsidR="00A540B9" w14:paraId="22E328B8" w14:textId="77777777" w:rsidTr="0058722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5C7B8CE5" w14:textId="77777777" w:rsidR="00A540B9" w:rsidRDefault="00A540B9" w:rsidP="00F97170">
            <w:pPr>
              <w:pStyle w:val="Tabulka"/>
              <w:keepNext/>
              <w:keepLines/>
            </w:pPr>
            <w:r w:rsidRPr="003762AA">
              <w:t>Dokončení díla</w:t>
            </w:r>
          </w:p>
          <w:p w14:paraId="0AD9028A" w14:textId="77777777" w:rsidR="00A540B9" w:rsidRDefault="00A540B9" w:rsidP="00F97170">
            <w:pPr>
              <w:pStyle w:val="Tabulka"/>
              <w:keepNext/>
              <w:keepLines/>
            </w:pPr>
            <w:r w:rsidRPr="00112993">
              <w:t>Položky z objektu SO999.98.98, které nebyly provedeny v Sekci 2 Stavební</w:t>
            </w:r>
          </w:p>
        </w:tc>
        <w:tc>
          <w:tcPr>
            <w:tcW w:w="5921" w:type="dxa"/>
            <w:vAlign w:val="center"/>
          </w:tcPr>
          <w:p w14:paraId="42431756" w14:textId="77777777" w:rsidR="00A540B9" w:rsidRDefault="00A540B9" w:rsidP="00F97170">
            <w:pPr>
              <w:pStyle w:val="Tabulka"/>
              <w:keepNext/>
              <w:keepLines/>
              <w:cnfStyle w:val="010000000000" w:firstRow="0" w:lastRow="1" w:firstColumn="0" w:lastColumn="0" w:oddVBand="0" w:evenVBand="0" w:oddHBand="0" w:evenHBand="0" w:firstRowFirstColumn="0" w:firstRowLastColumn="0" w:lastRowFirstColumn="0" w:lastRowLastColumn="0"/>
            </w:pPr>
            <w:r w:rsidRPr="00455C0D">
              <w:t xml:space="preserve">6 měsíců ode dne vydání Potvrzení o převzetí Sekce 2 </w:t>
            </w:r>
          </w:p>
        </w:tc>
      </w:tr>
    </w:tbl>
    <w:p w14:paraId="29A6C55F" w14:textId="56F78476" w:rsidR="00C96E7C" w:rsidRDefault="00C96E7C" w:rsidP="00F97170">
      <w:pPr>
        <w:pStyle w:val="Nadpisbezsl1-2"/>
        <w:keepLines/>
      </w:pPr>
      <w:r>
        <w:t>1.3</w:t>
      </w:r>
      <w:r w:rsidR="009D228B">
        <w:tab/>
      </w:r>
      <w:r>
        <w:t>Elektronické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215AF3" w:rsidRPr="00EC11FF">
        <w:rPr>
          <w:b/>
        </w:rPr>
        <w:t>uccchjm</w:t>
      </w:r>
      <w:proofErr w:type="spellEnd"/>
      <w:r w:rsidR="00215AF3" w:rsidRPr="00025F79">
        <w:t xml:space="preserve">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77777777" w:rsidR="00C96E7C" w:rsidRDefault="00C96E7C" w:rsidP="009D228B">
      <w:pPr>
        <w:pStyle w:val="Nadpisbezsl1-2"/>
      </w:pPr>
      <w:proofErr w:type="gramStart"/>
      <w:r>
        <w:t>1.4</w:t>
      </w:r>
      <w:r w:rsidR="005D168C">
        <w:t xml:space="preserve">  </w:t>
      </w:r>
      <w:r w:rsidR="005D168C">
        <w:tab/>
      </w:r>
      <w:proofErr w:type="gramEnd"/>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77777777" w:rsidR="00C96E7C" w:rsidRDefault="00C96E7C" w:rsidP="009D228B">
      <w:pPr>
        <w:pStyle w:val="Nadpisbezsl1-2"/>
      </w:pPr>
      <w:proofErr w:type="gramStart"/>
      <w:r>
        <w:t xml:space="preserve">1.4  </w:t>
      </w:r>
      <w:r w:rsidR="005D168C">
        <w:tab/>
      </w:r>
      <w:proofErr w:type="gramEnd"/>
      <w:r>
        <w:t>Rozhodující jazyk</w:t>
      </w:r>
    </w:p>
    <w:p w14:paraId="1F313067" w14:textId="77777777" w:rsidR="00C96E7C" w:rsidRDefault="00C96E7C" w:rsidP="005D168C">
      <w:pPr>
        <w:pStyle w:val="Textbezodsazen"/>
      </w:pPr>
      <w:r>
        <w:t>Rozhodujícím jazykem je český jazyk.</w:t>
      </w:r>
    </w:p>
    <w:p w14:paraId="3D1AB057" w14:textId="77777777" w:rsidR="00C96E7C" w:rsidRDefault="00C96E7C" w:rsidP="009D228B">
      <w:pPr>
        <w:pStyle w:val="Nadpisbezsl1-2"/>
      </w:pPr>
      <w:proofErr w:type="gramStart"/>
      <w:r>
        <w:t xml:space="preserve">1.4  </w:t>
      </w:r>
      <w:r w:rsidR="005D168C">
        <w:tab/>
      </w:r>
      <w:proofErr w:type="gramEnd"/>
      <w:r>
        <w:t>Komunikační jazyk</w:t>
      </w:r>
    </w:p>
    <w:p w14:paraId="43EBDA0A" w14:textId="35A0FA7E" w:rsidR="00C96E7C" w:rsidRDefault="00C96E7C" w:rsidP="005D168C">
      <w:pPr>
        <w:pStyle w:val="Textbezodsazen"/>
      </w:pPr>
      <w:r>
        <w:t>Komunikačním jazykem je český jazyk.</w:t>
      </w:r>
    </w:p>
    <w:p w14:paraId="7BB695A0" w14:textId="296FA8A8" w:rsidR="00A90530" w:rsidRPr="00025F79" w:rsidRDefault="00A90530" w:rsidP="005D168C">
      <w:pPr>
        <w:pStyle w:val="Textbezodsazen"/>
        <w:rPr>
          <w:b/>
          <w:sz w:val="20"/>
          <w:szCs w:val="20"/>
        </w:rPr>
      </w:pPr>
      <w:r w:rsidRPr="00025F79">
        <w:rPr>
          <w:b/>
          <w:sz w:val="20"/>
          <w:szCs w:val="20"/>
        </w:rPr>
        <w:t>1.7</w:t>
      </w:r>
      <w:r w:rsidR="009D228B">
        <w:rPr>
          <w:b/>
          <w:sz w:val="20"/>
          <w:szCs w:val="20"/>
        </w:rPr>
        <w:tab/>
      </w:r>
      <w:r w:rsidRPr="00025F79">
        <w:rPr>
          <w:b/>
          <w:sz w:val="20"/>
          <w:szCs w:val="20"/>
        </w:rPr>
        <w:t>Postoupení</w:t>
      </w:r>
      <w:r w:rsidR="00B63D86">
        <w:rPr>
          <w:b/>
          <w:sz w:val="20"/>
          <w:szCs w:val="20"/>
        </w:rPr>
        <w:t xml:space="preserve"> </w:t>
      </w:r>
    </w:p>
    <w:p w14:paraId="27E6BAF0" w14:textId="4E1CDA6D"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71FF8C90" w14:textId="4DBF74FE"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44F81754" w14:textId="744F9B65" w:rsidR="00D32BA0" w:rsidRPr="00382BD8" w:rsidRDefault="00D32BA0" w:rsidP="00A90530">
      <w:pPr>
        <w:jc w:val="both"/>
      </w:pPr>
      <w:r w:rsidRPr="00382BD8">
        <w:t>Ve třetím odstavci se na konci první věty odstraňuje text „a Přílohy k nabídce“.</w:t>
      </w:r>
    </w:p>
    <w:p w14:paraId="4A1882B4" w14:textId="23121720" w:rsidR="00C96E7C" w:rsidRDefault="00C96E7C" w:rsidP="009D228B">
      <w:pPr>
        <w:pStyle w:val="Nadpisbezsl1-2"/>
      </w:pPr>
      <w:r>
        <w:t>1.14</w:t>
      </w:r>
      <w:r w:rsidR="009D228B">
        <w:tab/>
      </w:r>
      <w:r w:rsidRPr="009D228B">
        <w:t>Společná</w:t>
      </w:r>
      <w:r>
        <w:t xml:space="preserve">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 xml:space="preserve">jejich společnou nabídkou je povinen vůči </w:t>
      </w:r>
      <w:r>
        <w:lastRenderedPageBreak/>
        <w:t>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79781BB4" w:rsidR="00C96E7C" w:rsidRDefault="00C96E7C" w:rsidP="009D228B">
      <w:pPr>
        <w:pStyle w:val="Nadpisbezsl1-2"/>
      </w:pPr>
      <w:r>
        <w:t>2.1</w:t>
      </w:r>
      <w:r w:rsidR="009D228B">
        <w:tab/>
      </w:r>
      <w:r>
        <w:t>Právo přístupu na staveniště</w:t>
      </w:r>
    </w:p>
    <w:p w14:paraId="7A996D4F" w14:textId="7D193DBF" w:rsidR="00C96E7C" w:rsidRDefault="00C96E7C" w:rsidP="005D168C">
      <w:pPr>
        <w:pStyle w:val="Textbezodsazen"/>
      </w:pPr>
      <w:r w:rsidRPr="00912F37">
        <w:t>Přístup na Staveniště bude Zhotoviteli umožněn od</w:t>
      </w:r>
      <w:r w:rsidR="00A540B9" w:rsidRPr="00912F37">
        <w:t xml:space="preserve"> </w:t>
      </w:r>
      <w:r w:rsidR="00A540B9" w:rsidRPr="001B492D">
        <w:t xml:space="preserve">Data zahájení prací </w:t>
      </w:r>
      <w:r w:rsidRPr="00912F37">
        <w:t>do dne předání Dokumentů souvisejících</w:t>
      </w:r>
      <w:r w:rsidR="00582C15" w:rsidRPr="00912F37">
        <w:t xml:space="preserve"> s </w:t>
      </w:r>
      <w:r w:rsidRPr="00912F37">
        <w:t>předáním Díla dle pod-článku 7.9.</w:t>
      </w:r>
      <w:r>
        <w:t xml:space="preserve"> </w:t>
      </w:r>
    </w:p>
    <w:p w14:paraId="4088FCE3" w14:textId="311E35AB" w:rsidR="00C96E7C" w:rsidRDefault="00C96E7C" w:rsidP="009D228B">
      <w:pPr>
        <w:pStyle w:val="Nadpisbezsl1-2"/>
      </w:pPr>
      <w:r>
        <w:t>2.3</w:t>
      </w:r>
      <w:r w:rsidR="009D228B">
        <w:tab/>
      </w:r>
      <w:r>
        <w:t>Personál objednatele</w:t>
      </w:r>
    </w:p>
    <w:p w14:paraId="600E91D4" w14:textId="5971E4B7" w:rsidR="005841B5" w:rsidRDefault="005841B5" w:rsidP="005841B5">
      <w:pPr>
        <w:spacing w:after="120"/>
        <w:jc w:val="both"/>
        <w:rPr>
          <w:rFonts w:ascii="Verdana" w:hAnsi="Verdana"/>
        </w:rPr>
      </w:pPr>
      <w:r w:rsidRPr="0030182C">
        <w:rPr>
          <w:rFonts w:ascii="Verdana" w:hAnsi="Verdana"/>
        </w:rPr>
        <w:t>Ve věcech smluvních a obchodních (vyjma podpisu Smlouvy o dílo a případně jejích změn a dodatků):</w:t>
      </w:r>
    </w:p>
    <w:p w14:paraId="7392754E" w14:textId="23D708A8" w:rsidR="00020B99" w:rsidRDefault="00020B99" w:rsidP="00020B99">
      <w:pPr>
        <w:spacing w:after="0"/>
        <w:rPr>
          <w:rFonts w:ascii="Verdana" w:hAnsi="Verdana"/>
          <w:color w:val="000000"/>
        </w:rPr>
      </w:pPr>
      <w:r w:rsidRPr="00020B99">
        <w:rPr>
          <w:rFonts w:ascii="Verdana" w:hAnsi="Verdana"/>
          <w:color w:val="000000"/>
        </w:rPr>
        <w:t>Mgr. Jakub Suk, LL.M.</w:t>
      </w:r>
    </w:p>
    <w:p w14:paraId="45F2733C" w14:textId="77777777" w:rsidR="001B492D" w:rsidRPr="00020B99" w:rsidRDefault="001B492D" w:rsidP="00020B99">
      <w:pPr>
        <w:spacing w:after="0"/>
        <w:rPr>
          <w:rFonts w:ascii="Verdana" w:hAnsi="Verdana"/>
          <w:color w:val="000000"/>
        </w:rPr>
      </w:pPr>
    </w:p>
    <w:p w14:paraId="661358D8" w14:textId="77777777" w:rsidR="00020B99" w:rsidRPr="00020B99" w:rsidRDefault="00020B99" w:rsidP="00020B99">
      <w:pPr>
        <w:spacing w:after="0"/>
        <w:jc w:val="both"/>
        <w:rPr>
          <w:rFonts w:ascii="Verdana" w:hAnsi="Verdana"/>
        </w:rPr>
      </w:pPr>
      <w:bookmarkStart w:id="2" w:name="_Hlk158978746"/>
      <w:r w:rsidRPr="00020B99">
        <w:rPr>
          <w:rFonts w:ascii="Verdana" w:hAnsi="Verdana"/>
        </w:rPr>
        <w:t>Správa železnic, státní organizace</w:t>
      </w:r>
    </w:p>
    <w:p w14:paraId="0F444238" w14:textId="77777777" w:rsidR="00020B99" w:rsidRPr="00020B99" w:rsidRDefault="00020B99" w:rsidP="00020B99">
      <w:pPr>
        <w:spacing w:after="0"/>
        <w:jc w:val="both"/>
        <w:rPr>
          <w:rFonts w:ascii="Verdana" w:hAnsi="Verdana"/>
        </w:rPr>
      </w:pPr>
      <w:r w:rsidRPr="00020B99">
        <w:rPr>
          <w:rFonts w:ascii="Verdana" w:hAnsi="Verdana"/>
        </w:rPr>
        <w:t>Stavební správa západ</w:t>
      </w:r>
    </w:p>
    <w:p w14:paraId="48AD1976" w14:textId="77777777" w:rsidR="00020B99" w:rsidRPr="00020B99" w:rsidRDefault="00020B99" w:rsidP="00020B99">
      <w:pPr>
        <w:spacing w:after="0"/>
        <w:jc w:val="both"/>
        <w:rPr>
          <w:rFonts w:ascii="Verdana" w:hAnsi="Verdana"/>
        </w:rPr>
      </w:pPr>
      <w:r w:rsidRPr="00020B99">
        <w:rPr>
          <w:rFonts w:ascii="Verdana" w:hAnsi="Verdana"/>
        </w:rPr>
        <w:t xml:space="preserve">Ke Štvanici 656/3, 186 00 Praha 8 - Karlín </w:t>
      </w:r>
    </w:p>
    <w:p w14:paraId="0CDE6C1E" w14:textId="415FC69A" w:rsidR="00020B99" w:rsidRPr="00020B99" w:rsidRDefault="00020B99" w:rsidP="00020B99">
      <w:pPr>
        <w:spacing w:after="0"/>
        <w:jc w:val="both"/>
        <w:rPr>
          <w:rFonts w:ascii="Verdana" w:hAnsi="Verdana"/>
        </w:rPr>
      </w:pPr>
      <w:r w:rsidRPr="00020B99">
        <w:rPr>
          <w:rFonts w:ascii="Verdana" w:hAnsi="Verdana"/>
        </w:rPr>
        <w:t>Pracoviště: Hrdějovice 546, 373 61 Hrdějovice</w:t>
      </w:r>
    </w:p>
    <w:p w14:paraId="33B6A9C5" w14:textId="3AFFAF2D" w:rsidR="00020B99" w:rsidRPr="00020B99" w:rsidRDefault="00020B99" w:rsidP="00020B99">
      <w:pPr>
        <w:spacing w:after="0"/>
        <w:rPr>
          <w:rFonts w:ascii="Verdana" w:hAnsi="Verdana"/>
        </w:rPr>
      </w:pPr>
      <w:r w:rsidRPr="00020B99">
        <w:rPr>
          <w:rFonts w:ascii="Verdana" w:hAnsi="Verdana"/>
        </w:rPr>
        <w:t xml:space="preserve">mobil +420 720 969 702, e-mail: </w:t>
      </w:r>
      <w:hyperlink r:id="rId12" w:history="1">
        <w:r w:rsidRPr="00020B99">
          <w:rPr>
            <w:rStyle w:val="Hypertextovodkaz"/>
            <w:rFonts w:ascii="Verdana" w:hAnsi="Verdana"/>
            <w:noProof w:val="0"/>
          </w:rPr>
          <w:t>sukj@spravazeleznic.cz</w:t>
        </w:r>
      </w:hyperlink>
    </w:p>
    <w:bookmarkEnd w:id="2"/>
    <w:p w14:paraId="20F5026D" w14:textId="77777777" w:rsidR="00020B99" w:rsidRPr="00020B99" w:rsidRDefault="00020B99" w:rsidP="00020B99">
      <w:pPr>
        <w:spacing w:after="0"/>
        <w:rPr>
          <w:rFonts w:ascii="Verdana" w:hAnsi="Verdana"/>
          <w:color w:val="000000"/>
        </w:rPr>
      </w:pPr>
    </w:p>
    <w:p w14:paraId="5D51941E" w14:textId="75D01FCA" w:rsidR="00CA60F5" w:rsidRDefault="005841B5" w:rsidP="005841B5">
      <w:pPr>
        <w:spacing w:after="120"/>
        <w:jc w:val="both"/>
        <w:rPr>
          <w:rFonts w:ascii="Verdana" w:hAnsi="Verdana"/>
        </w:rPr>
      </w:pPr>
      <w:r w:rsidRPr="0030182C">
        <w:rPr>
          <w:rFonts w:ascii="Verdana" w:hAnsi="Verdana"/>
        </w:rPr>
        <w:t>Ve věcech technických</w:t>
      </w:r>
      <w:r w:rsidR="00AB2302">
        <w:rPr>
          <w:rFonts w:ascii="Verdana" w:hAnsi="Verdana"/>
        </w:rPr>
        <w:t>:</w:t>
      </w:r>
    </w:p>
    <w:p w14:paraId="57E44611" w14:textId="56F4548E" w:rsidR="00CA60F5" w:rsidRDefault="00CA60F5" w:rsidP="005841B5">
      <w:pPr>
        <w:spacing w:after="120"/>
        <w:jc w:val="both"/>
        <w:rPr>
          <w:rFonts w:ascii="Verdana" w:hAnsi="Verdana"/>
        </w:rPr>
      </w:pPr>
      <w:r>
        <w:rPr>
          <w:rFonts w:ascii="Verdana" w:hAnsi="Verdana"/>
        </w:rPr>
        <w:t>Lukáš Sieber, DiS.</w:t>
      </w:r>
    </w:p>
    <w:p w14:paraId="7BBCC2E6" w14:textId="77777777" w:rsidR="00CA60F5" w:rsidRPr="00CA60F5" w:rsidRDefault="00CA60F5" w:rsidP="00B7664A">
      <w:pPr>
        <w:spacing w:after="0"/>
        <w:jc w:val="both"/>
      </w:pPr>
      <w:r w:rsidRPr="00CA60F5">
        <w:t>Správa železnic, státní organizace</w:t>
      </w:r>
    </w:p>
    <w:p w14:paraId="138DE001" w14:textId="77777777" w:rsidR="00CA60F5" w:rsidRPr="00CA60F5" w:rsidRDefault="00CA60F5" w:rsidP="00B7664A">
      <w:pPr>
        <w:spacing w:after="0"/>
        <w:jc w:val="both"/>
      </w:pPr>
      <w:r w:rsidRPr="00CA60F5">
        <w:t>Stavební správa západ</w:t>
      </w:r>
    </w:p>
    <w:p w14:paraId="37A976FD" w14:textId="764AD337" w:rsidR="00CA60F5" w:rsidRPr="00B7664A" w:rsidRDefault="00CA60F5" w:rsidP="00B7664A">
      <w:pPr>
        <w:spacing w:after="0"/>
        <w:rPr>
          <w:lang w:eastAsia="cs-CZ"/>
        </w:rPr>
      </w:pPr>
      <w:r w:rsidRPr="00B7664A">
        <w:rPr>
          <w:lang w:eastAsia="cs-CZ"/>
        </w:rPr>
        <w:t>Ke Štvanici 656/3, 186 00 Praha 8</w:t>
      </w:r>
    </w:p>
    <w:p w14:paraId="7B469396" w14:textId="77777777" w:rsidR="00CA60F5" w:rsidRPr="00B7664A" w:rsidRDefault="00CA60F5" w:rsidP="00B7664A">
      <w:pPr>
        <w:spacing w:after="0"/>
        <w:rPr>
          <w:lang w:eastAsia="cs-CZ"/>
        </w:rPr>
      </w:pPr>
      <w:r w:rsidRPr="00B7664A">
        <w:rPr>
          <w:lang w:eastAsia="cs-CZ"/>
        </w:rPr>
        <w:t>Pracoviště: Sušická 1106/25, 326 00 Plzeň</w:t>
      </w:r>
    </w:p>
    <w:p w14:paraId="6915EF0A" w14:textId="35E24B8F" w:rsidR="00B7664A" w:rsidRPr="007D39F2" w:rsidRDefault="00B7664A" w:rsidP="00B7664A">
      <w:pPr>
        <w:pStyle w:val="PNOdrka1-"/>
        <w:numPr>
          <w:ilvl w:val="0"/>
          <w:numId w:val="0"/>
        </w:numPr>
        <w:jc w:val="left"/>
      </w:pPr>
      <w:r w:rsidRPr="007D39F2">
        <w:t>mobil +420</w:t>
      </w:r>
      <w:r>
        <w:t> </w:t>
      </w:r>
      <w:r w:rsidRPr="007D39F2">
        <w:t>7</w:t>
      </w:r>
      <w:r>
        <w:t>02 117 986</w:t>
      </w:r>
      <w:r w:rsidRPr="007D39F2">
        <w:t xml:space="preserve">, e-mail: </w:t>
      </w:r>
      <w:r>
        <w:t>SieberL@spravazeleznic.cz</w:t>
      </w:r>
    </w:p>
    <w:p w14:paraId="64F2D875" w14:textId="77777777" w:rsidR="00AB2302" w:rsidRDefault="00AB2302" w:rsidP="005841B5">
      <w:pPr>
        <w:spacing w:after="120"/>
        <w:jc w:val="both"/>
        <w:rPr>
          <w:rFonts w:ascii="Verdana" w:hAnsi="Verdana"/>
        </w:rPr>
      </w:pPr>
    </w:p>
    <w:p w14:paraId="75EF1B3E" w14:textId="52E85B60" w:rsidR="005841B5" w:rsidRDefault="005841B5" w:rsidP="005841B5">
      <w:pPr>
        <w:spacing w:after="120"/>
        <w:jc w:val="both"/>
        <w:rPr>
          <w:rFonts w:ascii="Verdana" w:hAnsi="Verdana"/>
        </w:rPr>
      </w:pPr>
      <w:r w:rsidRPr="0030182C">
        <w:rPr>
          <w:rFonts w:ascii="Verdana" w:hAnsi="Verdana"/>
        </w:rPr>
        <w:t xml:space="preserve">Ve </w:t>
      </w:r>
      <w:bookmarkStart w:id="3" w:name="_Hlk195102380"/>
      <w:r w:rsidRPr="0030182C">
        <w:rPr>
          <w:rFonts w:ascii="Verdana" w:hAnsi="Verdana"/>
        </w:rPr>
        <w:t xml:space="preserve">věci kontroly požití alkoholu </w:t>
      </w:r>
      <w:bookmarkEnd w:id="3"/>
      <w:r w:rsidRPr="0030182C">
        <w:rPr>
          <w:rFonts w:ascii="Verdana" w:hAnsi="Verdana"/>
        </w:rPr>
        <w:t xml:space="preserve">a/nebo návykových látek </w:t>
      </w:r>
    </w:p>
    <w:p w14:paraId="2842FD68" w14:textId="5E80D607" w:rsidR="00AB2302" w:rsidRDefault="00AB2302" w:rsidP="005841B5">
      <w:pPr>
        <w:spacing w:after="120"/>
        <w:jc w:val="both"/>
        <w:rPr>
          <w:rFonts w:ascii="Verdana" w:hAnsi="Verdana"/>
        </w:rPr>
      </w:pPr>
      <w:r>
        <w:rPr>
          <w:rFonts w:ascii="Verdana" w:hAnsi="Verdana"/>
        </w:rPr>
        <w:t>Marta Prachařová</w:t>
      </w:r>
    </w:p>
    <w:p w14:paraId="38DAD082" w14:textId="77777777" w:rsidR="00AB2302" w:rsidRPr="00CA60F5" w:rsidRDefault="00AB2302" w:rsidP="00AB2302">
      <w:pPr>
        <w:spacing w:after="0"/>
        <w:jc w:val="both"/>
      </w:pPr>
      <w:r w:rsidRPr="00CA60F5">
        <w:t>Správa železnic, státní organizace</w:t>
      </w:r>
    </w:p>
    <w:p w14:paraId="3D7DED88" w14:textId="77777777" w:rsidR="00AB2302" w:rsidRPr="00CA60F5" w:rsidRDefault="00AB2302" w:rsidP="00AB2302">
      <w:pPr>
        <w:spacing w:after="0"/>
        <w:jc w:val="both"/>
      </w:pPr>
      <w:r w:rsidRPr="00CA60F5">
        <w:t>Stavební správa západ</w:t>
      </w:r>
    </w:p>
    <w:p w14:paraId="230E603C" w14:textId="77777777" w:rsidR="00AB2302" w:rsidRPr="00B7664A" w:rsidRDefault="00AB2302" w:rsidP="00AB2302">
      <w:pPr>
        <w:spacing w:after="0"/>
        <w:rPr>
          <w:lang w:eastAsia="cs-CZ"/>
        </w:rPr>
      </w:pPr>
      <w:r w:rsidRPr="00B7664A">
        <w:rPr>
          <w:lang w:eastAsia="cs-CZ"/>
        </w:rPr>
        <w:t>Ke Štvanici 656/3, 186 00 Praha 8</w:t>
      </w:r>
    </w:p>
    <w:p w14:paraId="798EB1DD" w14:textId="3FB7386C" w:rsidR="00AB2302" w:rsidRPr="00B7664A" w:rsidRDefault="00AB2302" w:rsidP="00AB2302">
      <w:pPr>
        <w:spacing w:after="0"/>
        <w:rPr>
          <w:lang w:eastAsia="cs-CZ"/>
        </w:rPr>
      </w:pPr>
      <w:r w:rsidRPr="00B7664A">
        <w:rPr>
          <w:lang w:eastAsia="cs-CZ"/>
        </w:rPr>
        <w:t xml:space="preserve">Pracoviště: </w:t>
      </w:r>
      <w:r>
        <w:rPr>
          <w:lang w:eastAsia="cs-CZ"/>
        </w:rPr>
        <w:t xml:space="preserve">Nádražní 102/9, </w:t>
      </w:r>
      <w:r w:rsidRPr="00B7664A">
        <w:rPr>
          <w:lang w:eastAsia="cs-CZ"/>
        </w:rPr>
        <w:t>326 00 Plzeň</w:t>
      </w:r>
    </w:p>
    <w:p w14:paraId="724A63D8" w14:textId="0CBB4DB9" w:rsidR="00AB2302" w:rsidRPr="007D39F2" w:rsidRDefault="00AB2302" w:rsidP="00AB2302">
      <w:pPr>
        <w:pStyle w:val="PNOdrka1-"/>
        <w:numPr>
          <w:ilvl w:val="0"/>
          <w:numId w:val="0"/>
        </w:numPr>
        <w:jc w:val="left"/>
      </w:pPr>
      <w:r w:rsidRPr="007D39F2">
        <w:t>mobil +420</w:t>
      </w:r>
      <w:r>
        <w:t> </w:t>
      </w:r>
      <w:r w:rsidRPr="007D39F2">
        <w:t>7</w:t>
      </w:r>
      <w:r>
        <w:t>20 051 453</w:t>
      </w:r>
      <w:r w:rsidRPr="007D39F2">
        <w:t xml:space="preserve">, e-mail: </w:t>
      </w:r>
      <w:r>
        <w:t>PracharovaM@spravazeleznic.cz</w:t>
      </w:r>
    </w:p>
    <w:p w14:paraId="44886F2A" w14:textId="77777777" w:rsidR="00020B99" w:rsidRDefault="00020B99" w:rsidP="005841B5">
      <w:pPr>
        <w:spacing w:after="120"/>
        <w:jc w:val="both"/>
        <w:rPr>
          <w:rFonts w:ascii="Verdana" w:hAnsi="Verdana"/>
        </w:rPr>
      </w:pPr>
    </w:p>
    <w:p w14:paraId="2DD64047" w14:textId="33ED054C" w:rsidR="005E415D" w:rsidRPr="00AB2302" w:rsidRDefault="005E415D" w:rsidP="005841B5">
      <w:pPr>
        <w:spacing w:after="120"/>
        <w:jc w:val="both"/>
        <w:rPr>
          <w:rFonts w:ascii="Verdana" w:hAnsi="Verdana"/>
        </w:rPr>
      </w:pPr>
      <w:r w:rsidRPr="00AB2302">
        <w:rPr>
          <w:rFonts w:ascii="Verdana" w:hAnsi="Verdana"/>
        </w:rPr>
        <w:t>Autorizovaný zeměměřičský inženýr</w:t>
      </w:r>
      <w:r w:rsidR="00AB2302">
        <w:rPr>
          <w:rFonts w:ascii="Verdana" w:hAnsi="Verdana"/>
        </w:rPr>
        <w:t>:</w:t>
      </w:r>
    </w:p>
    <w:p w14:paraId="09E4544F" w14:textId="3BF0B944" w:rsidR="005E415D" w:rsidRPr="00AB2302" w:rsidRDefault="005E415D" w:rsidP="005E415D">
      <w:pPr>
        <w:spacing w:after="120"/>
        <w:jc w:val="both"/>
        <w:rPr>
          <w:rFonts w:ascii="Verdana" w:hAnsi="Verdana"/>
        </w:rPr>
      </w:pPr>
      <w:r w:rsidRPr="00AB2302">
        <w:rPr>
          <w:rFonts w:ascii="Verdana" w:hAnsi="Verdana"/>
        </w:rPr>
        <w:t>Ing. Petr Pelikán</w:t>
      </w:r>
    </w:p>
    <w:p w14:paraId="17831B4A" w14:textId="77777777" w:rsidR="005E415D" w:rsidRPr="00AB2302" w:rsidRDefault="005E415D" w:rsidP="005E415D">
      <w:pPr>
        <w:spacing w:after="0"/>
        <w:jc w:val="both"/>
      </w:pPr>
      <w:r w:rsidRPr="00AB2302">
        <w:t>Správa železnic, státní organizace</w:t>
      </w:r>
    </w:p>
    <w:p w14:paraId="1BBAAF64" w14:textId="1E48CB55" w:rsidR="005E415D" w:rsidRPr="00AB2302" w:rsidRDefault="005E415D" w:rsidP="005E415D">
      <w:pPr>
        <w:spacing w:after="0"/>
        <w:jc w:val="both"/>
      </w:pPr>
      <w:r w:rsidRPr="00AB2302">
        <w:t>Správa železniční geodézie</w:t>
      </w:r>
    </w:p>
    <w:p w14:paraId="04530A64" w14:textId="77777777" w:rsidR="005E415D" w:rsidRPr="00AB2302" w:rsidRDefault="005E415D" w:rsidP="005E415D">
      <w:pPr>
        <w:spacing w:after="0"/>
        <w:rPr>
          <w:lang w:eastAsia="cs-CZ"/>
        </w:rPr>
      </w:pPr>
      <w:r w:rsidRPr="00AB2302">
        <w:rPr>
          <w:lang w:eastAsia="cs-CZ"/>
        </w:rPr>
        <w:t>Václavkova 169/1, 160 00 Praha 6</w:t>
      </w:r>
    </w:p>
    <w:p w14:paraId="3B117DF7" w14:textId="3CD2F6CE" w:rsidR="005E415D" w:rsidRPr="00AB2302" w:rsidRDefault="005E415D" w:rsidP="005E415D">
      <w:pPr>
        <w:spacing w:after="0"/>
        <w:rPr>
          <w:lang w:eastAsia="cs-CZ"/>
        </w:rPr>
      </w:pPr>
      <w:r w:rsidRPr="00AB2302">
        <w:rPr>
          <w:lang w:eastAsia="cs-CZ"/>
        </w:rPr>
        <w:t>Pracoviště: Sušická 1105/</w:t>
      </w:r>
      <w:proofErr w:type="gramStart"/>
      <w:r w:rsidRPr="00AB2302">
        <w:rPr>
          <w:lang w:eastAsia="cs-CZ"/>
        </w:rPr>
        <w:t>23a</w:t>
      </w:r>
      <w:proofErr w:type="gramEnd"/>
      <w:r w:rsidRPr="00AB2302">
        <w:rPr>
          <w:lang w:eastAsia="cs-CZ"/>
        </w:rPr>
        <w:t>, 326 00 Plzeň</w:t>
      </w:r>
    </w:p>
    <w:p w14:paraId="291A3603" w14:textId="100A79F7" w:rsidR="005E415D" w:rsidRPr="007D39F2" w:rsidRDefault="005E415D" w:rsidP="005E415D">
      <w:pPr>
        <w:pStyle w:val="PNOdrka1-"/>
        <w:numPr>
          <w:ilvl w:val="0"/>
          <w:numId w:val="0"/>
        </w:numPr>
        <w:jc w:val="left"/>
      </w:pPr>
      <w:r w:rsidRPr="00AB2302">
        <w:t>mobil +420 606 689 678, e-mail: Pelikan@spravazeleznic.cz</w:t>
      </w:r>
    </w:p>
    <w:p w14:paraId="69C1DFAF" w14:textId="77777777" w:rsidR="00AB2302" w:rsidRDefault="00AB2302" w:rsidP="005841B5">
      <w:pPr>
        <w:spacing w:after="120"/>
        <w:jc w:val="both"/>
        <w:rPr>
          <w:rFonts w:ascii="Verdana" w:hAnsi="Verdana"/>
          <w:i/>
          <w:highlight w:val="green"/>
        </w:rPr>
      </w:pPr>
    </w:p>
    <w:p w14:paraId="06FCB9E8" w14:textId="65CD7E7E" w:rsidR="005841B5" w:rsidRPr="00AB2302" w:rsidRDefault="000431BE" w:rsidP="005841B5">
      <w:pPr>
        <w:spacing w:after="120"/>
        <w:jc w:val="both"/>
        <w:rPr>
          <w:rFonts w:ascii="Verdana" w:hAnsi="Verdana"/>
          <w:iCs/>
        </w:rPr>
      </w:pPr>
      <w:r>
        <w:rPr>
          <w:rFonts w:ascii="Verdana" w:hAnsi="Verdana"/>
          <w:iCs/>
        </w:rPr>
        <w:t>K</w:t>
      </w:r>
      <w:r w:rsidRPr="000431BE">
        <w:rPr>
          <w:rFonts w:ascii="Verdana" w:hAnsi="Verdana"/>
          <w:iCs/>
        </w:rPr>
        <w:t>oordinátor BOZP na staveništi:</w:t>
      </w:r>
    </w:p>
    <w:p w14:paraId="1BFA4AB2" w14:textId="77777777" w:rsidR="00AB2302" w:rsidRDefault="00AB2302" w:rsidP="00AB2302">
      <w:pPr>
        <w:spacing w:after="120"/>
        <w:jc w:val="both"/>
        <w:rPr>
          <w:rFonts w:ascii="Verdana" w:hAnsi="Verdana"/>
        </w:rPr>
      </w:pPr>
      <w:r>
        <w:rPr>
          <w:rFonts w:ascii="Verdana" w:hAnsi="Verdana"/>
        </w:rPr>
        <w:t>Marta Prachařová</w:t>
      </w:r>
    </w:p>
    <w:p w14:paraId="6C1061D5" w14:textId="77777777" w:rsidR="00AB2302" w:rsidRPr="00CA60F5" w:rsidRDefault="00AB2302" w:rsidP="00AB2302">
      <w:pPr>
        <w:spacing w:after="0"/>
        <w:jc w:val="both"/>
      </w:pPr>
      <w:r w:rsidRPr="00CA60F5">
        <w:lastRenderedPageBreak/>
        <w:t>Správa železnic, státní organizace</w:t>
      </w:r>
    </w:p>
    <w:p w14:paraId="4B861A0B" w14:textId="77777777" w:rsidR="00AB2302" w:rsidRPr="00CA60F5" w:rsidRDefault="00AB2302" w:rsidP="00AB2302">
      <w:pPr>
        <w:spacing w:after="0"/>
        <w:jc w:val="both"/>
      </w:pPr>
      <w:r w:rsidRPr="00CA60F5">
        <w:t>Stavební správa západ</w:t>
      </w:r>
    </w:p>
    <w:p w14:paraId="72A206F6" w14:textId="77777777" w:rsidR="00AB2302" w:rsidRPr="00B7664A" w:rsidRDefault="00AB2302" w:rsidP="00AB2302">
      <w:pPr>
        <w:spacing w:after="0"/>
        <w:rPr>
          <w:lang w:eastAsia="cs-CZ"/>
        </w:rPr>
      </w:pPr>
      <w:r w:rsidRPr="00B7664A">
        <w:rPr>
          <w:lang w:eastAsia="cs-CZ"/>
        </w:rPr>
        <w:t>Ke Štvanici 656/3, 186 00 Praha 8</w:t>
      </w:r>
    </w:p>
    <w:p w14:paraId="4CF20BF2" w14:textId="77777777" w:rsidR="00AB2302" w:rsidRPr="00B7664A" w:rsidRDefault="00AB2302" w:rsidP="00AB2302">
      <w:pPr>
        <w:spacing w:after="0"/>
        <w:rPr>
          <w:lang w:eastAsia="cs-CZ"/>
        </w:rPr>
      </w:pPr>
      <w:r w:rsidRPr="00B7664A">
        <w:rPr>
          <w:lang w:eastAsia="cs-CZ"/>
        </w:rPr>
        <w:t xml:space="preserve">Pracoviště: </w:t>
      </w:r>
      <w:r>
        <w:rPr>
          <w:lang w:eastAsia="cs-CZ"/>
        </w:rPr>
        <w:t xml:space="preserve">Nádražní 102/9, </w:t>
      </w:r>
      <w:r w:rsidRPr="00B7664A">
        <w:rPr>
          <w:lang w:eastAsia="cs-CZ"/>
        </w:rPr>
        <w:t>326 00 Plzeň</w:t>
      </w:r>
    </w:p>
    <w:p w14:paraId="7CC11110" w14:textId="77777777" w:rsidR="00AB2302" w:rsidRPr="007D39F2" w:rsidRDefault="00AB2302" w:rsidP="00AB2302">
      <w:pPr>
        <w:pStyle w:val="PNOdrka1-"/>
        <w:numPr>
          <w:ilvl w:val="0"/>
          <w:numId w:val="0"/>
        </w:numPr>
        <w:jc w:val="left"/>
      </w:pPr>
      <w:r w:rsidRPr="007D39F2">
        <w:t>mobil +420</w:t>
      </w:r>
      <w:r>
        <w:t> </w:t>
      </w:r>
      <w:r w:rsidRPr="007D39F2">
        <w:t>7</w:t>
      </w:r>
      <w:r>
        <w:t>20 051 453</w:t>
      </w:r>
      <w:r w:rsidRPr="007D39F2">
        <w:t xml:space="preserve">, e-mail: </w:t>
      </w:r>
      <w:r>
        <w:t>PracharovaM@spravazeleznic.cz</w:t>
      </w:r>
    </w:p>
    <w:p w14:paraId="625A5925" w14:textId="7211AAFA" w:rsidR="00C96E7C" w:rsidRDefault="00C96E7C" w:rsidP="009D228B">
      <w:pPr>
        <w:pStyle w:val="Nadpisbezsl1-2"/>
      </w:pPr>
      <w:r>
        <w:t>3.1</w:t>
      </w:r>
      <w:r w:rsidR="009D228B">
        <w:tab/>
      </w:r>
      <w:r>
        <w:t>Povinnosti</w:t>
      </w:r>
      <w:r w:rsidR="00582C15">
        <w:t xml:space="preserve"> a </w:t>
      </w:r>
      <w:r>
        <w:t>pravomoc správce stavby</w:t>
      </w:r>
    </w:p>
    <w:p w14:paraId="3F1AC1A0" w14:textId="4CFA955A"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380480B1"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1FC9D2E2" w14:textId="3A411806" w:rsidR="00C96E7C" w:rsidRDefault="00C96E7C" w:rsidP="009D228B">
      <w:pPr>
        <w:pStyle w:val="Nadpisbezsl1-2"/>
      </w:pPr>
      <w:r>
        <w:t>4.2</w:t>
      </w:r>
      <w:r w:rsidR="00054936">
        <w:tab/>
      </w:r>
      <w:r>
        <w:t>Zajištění splnění smlouvy</w:t>
      </w:r>
      <w:r w:rsidR="00BF5650">
        <w:t xml:space="preserve"> provedení Díla</w:t>
      </w:r>
    </w:p>
    <w:p w14:paraId="1CABD91B" w14:textId="5803C330"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r w:rsidRPr="00382BD8">
        <w:rPr>
          <w:highlight w:val="yellow"/>
        </w:rPr>
        <w:t>VLOŽÍ ZHOTOVITE</w:t>
      </w:r>
      <w:r w:rsidR="00071A0E" w:rsidRPr="00382BD8">
        <w:t>L]</w:t>
      </w:r>
      <w:r w:rsidRPr="00382BD8">
        <w:t xml:space="preserve"> Kč.</w:t>
      </w:r>
    </w:p>
    <w:p w14:paraId="59F3E8B7" w14:textId="3E7F1A70" w:rsidR="00C9345B" w:rsidRPr="00382BD8" w:rsidRDefault="00C9345B" w:rsidP="00C9345B">
      <w:pPr>
        <w:pStyle w:val="Textbezodsazen"/>
      </w:pPr>
      <w:r w:rsidRPr="00382BD8">
        <w:t>Bankovní záruku za odstranění vad Díla</w:t>
      </w:r>
      <w:r w:rsidR="00BF5650" w:rsidRPr="00382BD8">
        <w:t xml:space="preserve"> nebo Pojistnou záruku za odstranění vad Díla</w:t>
      </w:r>
      <w:r w:rsidRPr="00382BD8">
        <w:t xml:space="preserve"> je Zhotovitel povinen poskytnout alespoň ve výši 5 % z nabídkové ceny uvedené v Dopis nabídky, tj. [</w:t>
      </w:r>
      <w:r w:rsidRPr="00382BD8">
        <w:rPr>
          <w:highlight w:val="yellow"/>
        </w:rPr>
        <w:t>VLOŽÍ ZHOTOVITE</w:t>
      </w:r>
      <w:r w:rsidRPr="00382BD8">
        <w:t>L] Kč.</w:t>
      </w:r>
    </w:p>
    <w:p w14:paraId="368D6CEB" w14:textId="77777777" w:rsidR="00C9345B" w:rsidRPr="00382BD8" w:rsidRDefault="00C9345B" w:rsidP="008850CB">
      <w:pPr>
        <w:pStyle w:val="Text1-2"/>
        <w:numPr>
          <w:ilvl w:val="0"/>
          <w:numId w:val="0"/>
        </w:numPr>
      </w:pPr>
    </w:p>
    <w:p w14:paraId="0BE43479" w14:textId="78E1A170" w:rsidR="00BF5650" w:rsidRPr="00382BD8" w:rsidRDefault="00BF5650" w:rsidP="00BF5650">
      <w:pPr>
        <w:spacing w:after="120"/>
        <w:jc w:val="both"/>
        <w:rPr>
          <w:b/>
        </w:rPr>
      </w:pPr>
      <w:r w:rsidRPr="00382BD8">
        <w:rPr>
          <w:b/>
        </w:rPr>
        <w:t>4.2.1</w:t>
      </w:r>
      <w:r w:rsidR="004718E5">
        <w:rPr>
          <w:b/>
        </w:rPr>
        <w:tab/>
      </w:r>
      <w:r w:rsidRPr="00382BD8">
        <w:t>Text Pod-článku 4.2.1 [</w:t>
      </w:r>
      <w:r w:rsidRPr="00382BD8">
        <w:rPr>
          <w:i/>
        </w:rPr>
        <w:t>Bankovní záruka za provedení Díla</w:t>
      </w:r>
      <w:r w:rsidRPr="00382BD8">
        <w:t>] je odstraněn a nahrazen následujícím zněním:</w:t>
      </w:r>
    </w:p>
    <w:p w14:paraId="4CBDCA71" w14:textId="0B7C904E" w:rsidR="00BF5650" w:rsidRPr="00382BD8" w:rsidRDefault="00BF5650" w:rsidP="009D228B">
      <w:pPr>
        <w:pStyle w:val="Nadpisbezsl1-2"/>
      </w:pPr>
      <w:r w:rsidRPr="00382BD8">
        <w:t>4.2.1</w:t>
      </w:r>
      <w:r w:rsidR="004718E5">
        <w:tab/>
      </w:r>
      <w:r w:rsidRPr="00382BD8">
        <w:t>Bankovní záruka za provedení Díla a Pojistná záruka za provedení Díla</w:t>
      </w:r>
    </w:p>
    <w:p w14:paraId="280C2BA4" w14:textId="77777777" w:rsidR="00BF5650" w:rsidRPr="00382BD8" w:rsidRDefault="00BF5650" w:rsidP="00BF5650">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75F2FD34" w14:textId="77777777" w:rsidR="00BF5650" w:rsidRPr="00382BD8" w:rsidRDefault="00BF5650" w:rsidP="00BF5650">
      <w:pPr>
        <w:spacing w:after="120"/>
        <w:jc w:val="both"/>
      </w:pPr>
      <w:r w:rsidRPr="00382BD8">
        <w:t xml:space="preserve">Zhotovitel předal záruku za provedení Díla Objednateli před uzavřením smlouvy v souladu s podmínkami stanovenými Objednatelem v Pokynech pro dodavatele. </w:t>
      </w:r>
    </w:p>
    <w:p w14:paraId="05E8B0CD" w14:textId="77777777" w:rsidR="00BF5650" w:rsidRPr="00382BD8" w:rsidRDefault="00BF5650" w:rsidP="00BF5650">
      <w:pPr>
        <w:spacing w:after="120"/>
        <w:jc w:val="both"/>
      </w:pPr>
      <w:r w:rsidRPr="00382BD8">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4AD35428" w14:textId="77777777" w:rsidR="00BF5650" w:rsidRPr="00382BD8" w:rsidRDefault="00BF5650" w:rsidP="00BF5650">
      <w:pPr>
        <w:spacing w:after="120"/>
        <w:jc w:val="both"/>
      </w:pPr>
      <w:r w:rsidRPr="00382BD8">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Pokud podmínky záruky za provedení Díla specifikují 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28505867"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 xml:space="preserve">Pojistná </w:t>
      </w:r>
      <w:r w:rsidRPr="00382BD8">
        <w:rPr>
          <w:i/>
        </w:rPr>
        <w:lastRenderedPageBreak/>
        <w:t>záruka</w:t>
      </w:r>
      <w:r w:rsidRPr="00382BD8">
        <w:t>] o trvání práv z původní záruky i ve vztahu k novému Zhotoviteli. V případě předložené nové záruky vrátí Objednatel předchozí záruku za provedení Díla Zhotoviteli do 21 dnů poté, co obdrží záruku za provedení Díla vystavenou pro nového Zhotovitele.</w:t>
      </w:r>
    </w:p>
    <w:p w14:paraId="2D5C210A" w14:textId="15A5E07C" w:rsidR="00BF5650" w:rsidRPr="00382BD8" w:rsidRDefault="00BF5650" w:rsidP="00BF5650">
      <w:pPr>
        <w:spacing w:after="120"/>
        <w:jc w:val="both"/>
      </w:pPr>
      <w:r w:rsidRPr="00382BD8">
        <w:t>Objednatel smí uplatnit nárok ze záruky za provedení Díla pouze na částky, ke kterým je Objednatel oprávněn podle Smlouvy v případě, že:</w:t>
      </w:r>
    </w:p>
    <w:p w14:paraId="426C4A42" w14:textId="4B796E1E" w:rsidR="00BF5650" w:rsidRPr="004718E5" w:rsidRDefault="00BF5650" w:rsidP="004718E5">
      <w:pPr>
        <w:pStyle w:val="PNOdstsla"/>
      </w:pPr>
      <w:r w:rsidRPr="004718E5">
        <w:t>Zhotovitel neprodlouží platnost záruky za provedení Díla tak, jak je popsáno v předchozích odstavcích, kdy v takovém případě může Objednatel nárokovat plnou částku záruky za provedení Díla,</w:t>
      </w:r>
    </w:p>
    <w:p w14:paraId="4F69A6B5" w14:textId="120C0527" w:rsidR="00BF5650" w:rsidRPr="004718E5" w:rsidRDefault="00BF5650" w:rsidP="004718E5">
      <w:pPr>
        <w:pStyle w:val="PNOdstsla"/>
      </w:pPr>
      <w:r w:rsidRPr="004718E5">
        <w:t>Zhotovitel nezaplatí Objednateli částku, která Objednateli náleží, ačkoli částka byla se Zhotovitelem dohodnuta nebo určena podle Pod-článku 2.5 [</w:t>
      </w:r>
      <w:proofErr w:type="spellStart"/>
      <w:r w:rsidRPr="004718E5">
        <w:t>Claimy</w:t>
      </w:r>
      <w:proofErr w:type="spellEnd"/>
      <w:r w:rsidRPr="004718E5">
        <w:t xml:space="preserve"> objednatele], Článku 20 [</w:t>
      </w:r>
      <w:proofErr w:type="spellStart"/>
      <w:r w:rsidRPr="004718E5">
        <w:t>Claimy</w:t>
      </w:r>
      <w:proofErr w:type="spellEnd"/>
      <w:r w:rsidRPr="004718E5">
        <w:t>, spory a rozhodčí řízení], a to do 42 dnů po dohodě nebo určení, nebo na základě rozhodnutí soudu,</w:t>
      </w:r>
    </w:p>
    <w:p w14:paraId="232D5AB4" w14:textId="6A7ADA38" w:rsidR="00BF5650" w:rsidRPr="004718E5" w:rsidRDefault="00BF5650" w:rsidP="004718E5">
      <w:pPr>
        <w:pStyle w:val="PNOdstsla"/>
      </w:pPr>
      <w:r w:rsidRPr="004718E5">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1DFD62EA" w14:textId="5904F5A1" w:rsidR="00BF5650" w:rsidRPr="00382BD8" w:rsidRDefault="00BF5650" w:rsidP="004718E5">
      <w:pPr>
        <w:pStyle w:val="PNOdstsla"/>
      </w:pPr>
      <w:r w:rsidRPr="004718E5">
        <w:t>dojde k</w:t>
      </w:r>
      <w:r w:rsidRPr="00382BD8">
        <w:t> odstoupení Objednatelem podle Pod-článku 15.2 [</w:t>
      </w:r>
      <w:r w:rsidRPr="00382BD8">
        <w:rPr>
          <w:i/>
        </w:rPr>
        <w:t>Odstoupení objednatelem</w:t>
      </w:r>
      <w:r w:rsidRPr="00382BD8">
        <w:t>], kdy v takovém případě může Objednatel nárokovat plnou částku záruky za provedení Díla.</w:t>
      </w:r>
    </w:p>
    <w:p w14:paraId="1CC87557" w14:textId="17A1B929" w:rsidR="00BF5650" w:rsidRPr="00382BD8" w:rsidRDefault="00BF5650" w:rsidP="00BF5650">
      <w:pPr>
        <w:spacing w:after="120"/>
        <w:jc w:val="both"/>
      </w:pPr>
      <w:r w:rsidRPr="00382BD8">
        <w:t xml:space="preserve">Objednatel není povinen uplatnit práva na čerpání ze záruky za provedení Díla. </w:t>
      </w:r>
    </w:p>
    <w:p w14:paraId="514A4546" w14:textId="324911A4"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provedení Díla v rozsahu, v kterém Objednatel nebyl k nároku oprávněn.</w:t>
      </w:r>
    </w:p>
    <w:p w14:paraId="295070E3" w14:textId="77777777" w:rsidR="00BF5650" w:rsidRPr="00382BD8" w:rsidRDefault="00BF5650" w:rsidP="00BF5650">
      <w:pPr>
        <w:spacing w:after="120"/>
        <w:jc w:val="both"/>
      </w:pPr>
      <w:r w:rsidRPr="00382BD8">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0E0781DF"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510DED7A"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1E5C3445" w14:textId="77777777" w:rsidR="00BF5650" w:rsidRPr="00382BD8" w:rsidRDefault="00BF5650" w:rsidP="00BF5650">
      <w:pPr>
        <w:spacing w:after="120"/>
        <w:jc w:val="both"/>
      </w:pPr>
      <w:r w:rsidRPr="00382BD8">
        <w:t>Objednatel bude mít vůči Zhotoviteli právo na zadržení části plateb ve výši stanovené v Příloze k nabídce za prodlení Zhotovitele s udržováním této záruky za provedení Díla v platnosti.</w:t>
      </w:r>
    </w:p>
    <w:p w14:paraId="24749046" w14:textId="3BCDEE66" w:rsidR="00DB571C" w:rsidRPr="00382BD8" w:rsidRDefault="00DB571C" w:rsidP="005D168C">
      <w:pPr>
        <w:pStyle w:val="Textbezodsazen"/>
        <w:rPr>
          <w:i/>
        </w:rPr>
      </w:pPr>
    </w:p>
    <w:p w14:paraId="1A56124E" w14:textId="1447000D" w:rsidR="00B60896" w:rsidRPr="00382BD8" w:rsidRDefault="00B60896" w:rsidP="00B60896">
      <w:pPr>
        <w:spacing w:after="120"/>
        <w:jc w:val="both"/>
        <w:rPr>
          <w:b/>
        </w:rPr>
      </w:pPr>
      <w:r w:rsidRPr="00382BD8">
        <w:rPr>
          <w:b/>
        </w:rPr>
        <w:t xml:space="preserve">4.2.2 </w:t>
      </w:r>
      <w:r w:rsidRPr="00382BD8">
        <w:t>Text Pod-článku 4.2.2 [</w:t>
      </w:r>
      <w:r w:rsidRPr="00382BD8">
        <w:rPr>
          <w:i/>
        </w:rPr>
        <w:t>Bankovní záruka za odstranění vad Díla</w:t>
      </w:r>
      <w:r w:rsidRPr="00382BD8">
        <w:t>] je odstraněn a nahrazen následujícím zněním:</w:t>
      </w:r>
    </w:p>
    <w:p w14:paraId="6EA3AFD7" w14:textId="759E239B"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Bankovní záruka za odstranění vad Díla a Pojistná záruka za</w:t>
      </w:r>
      <w:r w:rsidR="005E415D">
        <w:rPr>
          <w:rFonts w:eastAsia="Times New Roman" w:cs="Times New Roman"/>
          <w:b/>
          <w:sz w:val="20"/>
          <w:szCs w:val="20"/>
        </w:rPr>
        <w:t xml:space="preserve"> </w:t>
      </w:r>
      <w:r w:rsidRPr="00382BD8">
        <w:rPr>
          <w:rFonts w:eastAsia="Times New Roman" w:cs="Times New Roman"/>
          <w:b/>
          <w:sz w:val="20"/>
          <w:szCs w:val="20"/>
        </w:rPr>
        <w:t>odstranění vad Díla</w:t>
      </w:r>
    </w:p>
    <w:p w14:paraId="189DBDF9"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768DBE77"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36D0C03C" w14:textId="77777777" w:rsidR="00BF5650" w:rsidRPr="00382BD8" w:rsidRDefault="00BF5650" w:rsidP="00BF5650">
      <w:pPr>
        <w:spacing w:after="120"/>
        <w:jc w:val="both"/>
      </w:pPr>
      <w:r w:rsidRPr="00382BD8">
        <w:t xml:space="preserve">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w:t>
      </w:r>
      <w:r w:rsidRPr="00382BD8">
        <w:lastRenderedPageBreak/>
        <w:t>za odstranění vad Díla, potom je Zhotovitel povinen platnost záruky za odstranění vad Díla prodloužit a udržovat až do doby, kdy budou všechny vady z vadného plnění řádně odstraněny.</w:t>
      </w:r>
    </w:p>
    <w:p w14:paraId="016B91F2"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obdrží záruku za odstranění vad Díla vystavenou pro nového Zhotovitele.</w:t>
      </w:r>
    </w:p>
    <w:p w14:paraId="16CAA3B8"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76F78329" w14:textId="68E98E4C" w:rsidR="00BF5650" w:rsidRPr="004718E5" w:rsidRDefault="00BF5650" w:rsidP="00671A0C">
      <w:pPr>
        <w:pStyle w:val="PNOdstsla"/>
        <w:numPr>
          <w:ilvl w:val="0"/>
          <w:numId w:val="54"/>
        </w:numPr>
        <w:ind w:hanging="720"/>
      </w:pPr>
      <w:r w:rsidRPr="004718E5">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106FC5E1" w14:textId="475A7BD6" w:rsidR="00BF5650" w:rsidRPr="004718E5" w:rsidRDefault="00BF5650" w:rsidP="009D228B">
      <w:pPr>
        <w:pStyle w:val="PNOdstsla"/>
      </w:pPr>
      <w:r w:rsidRPr="004718E5">
        <w:t>Zhotovitel nezaplatí Objednateli částku, která Objednateli náleží, ačkoli částka byla se Zhotovitelem dohodnuta nebo určena podle Pod-článku 2.5 [</w:t>
      </w:r>
      <w:proofErr w:type="spellStart"/>
      <w:r w:rsidRPr="004718E5">
        <w:t>Claimy</w:t>
      </w:r>
      <w:proofErr w:type="spellEnd"/>
      <w:r w:rsidRPr="004718E5">
        <w:t xml:space="preserve"> objednatele], Článku 20 [</w:t>
      </w:r>
      <w:proofErr w:type="spellStart"/>
      <w:r w:rsidRPr="004718E5">
        <w:t>Claimy</w:t>
      </w:r>
      <w:proofErr w:type="spellEnd"/>
      <w:r w:rsidRPr="004718E5">
        <w:t>, spory a rozhodčí řízení], a to do 42 dnů po dohodě nebo určení, nebo na základě rozhodnutí soudu,</w:t>
      </w:r>
    </w:p>
    <w:p w14:paraId="2B06FBEA" w14:textId="361111A0" w:rsidR="00BF5650" w:rsidRPr="004718E5" w:rsidRDefault="00BF5650" w:rsidP="009D228B">
      <w:pPr>
        <w:pStyle w:val="PNOdstsla"/>
      </w:pPr>
      <w:r w:rsidRPr="004718E5">
        <w:t>Zhotovitel nedokončí veškeré práce, které zbývá vykonat v den uvedený v Potvrzení o převzetí Díla v době podle pokynů Správce stavby nebo neodstraní vadu z vadného plnění dle Pod-článku 11.1 [Dokončení nedokončených prací a odstraňování vad] do čtyřiceti (40) dnů 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45FB1C2B" w14:textId="40AA13DA" w:rsidR="00BF5650" w:rsidRPr="00382BD8" w:rsidRDefault="00BF5650" w:rsidP="009D228B">
      <w:pPr>
        <w:pStyle w:val="PNOdstsla"/>
      </w:pPr>
      <w:r w:rsidRPr="004718E5">
        <w:t>nastanou okolnosti</w:t>
      </w:r>
      <w:r w:rsidRPr="00382BD8">
        <w:t>, které opravňují Objednatele k odstoupení od Smlouvy podle článku 15 [</w:t>
      </w:r>
      <w:r w:rsidRPr="004718E5">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4D74877F"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0A7EDFDE"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5EFB20" w14:textId="77777777" w:rsidR="00BF5650" w:rsidRPr="00382BD8" w:rsidRDefault="00BF5650" w:rsidP="00BF5650">
      <w:pPr>
        <w:spacing w:after="120"/>
        <w:jc w:val="both"/>
      </w:pPr>
      <w:r w:rsidRPr="00382BD8">
        <w:t>Objednatel vrátí záruku za odstranění vad Díla Zhotoviteli do dvaceti (20) dnů poté, co tato záruka za odstranění vad Díla pozbude platnosti podle ustanovení tohoto článku, včetně jejího případného prodloužení.</w:t>
      </w:r>
    </w:p>
    <w:p w14:paraId="7A90C3FE" w14:textId="4C64835A" w:rsidR="00BF5650" w:rsidRPr="00382BD8" w:rsidRDefault="00BF5650" w:rsidP="009D75A4">
      <w:pPr>
        <w:spacing w:after="120"/>
        <w:jc w:val="both"/>
      </w:pPr>
      <w:r w:rsidRPr="00382BD8">
        <w:t>Objednatel výslovně nepřipouští, aby záruka za odstranění vad Díla byla vystavena v podobě dvou či více dílčích záruk.“</w:t>
      </w:r>
    </w:p>
    <w:p w14:paraId="3A3891B0" w14:textId="792A9A92" w:rsidR="00C96E7C" w:rsidRDefault="00C96E7C" w:rsidP="009D228B">
      <w:pPr>
        <w:pStyle w:val="Nadpisbezsl1-2"/>
      </w:pPr>
      <w:r>
        <w:t>4.3</w:t>
      </w:r>
      <w:r w:rsidR="00671A0C">
        <w:tab/>
      </w:r>
      <w:r>
        <w:t>Zástupce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23EB4E7F" w14:textId="1F365E5D" w:rsidR="001F34A6" w:rsidRPr="005B65FC" w:rsidRDefault="00181A46" w:rsidP="00671A0C">
      <w:pPr>
        <w:pStyle w:val="Nadpisbezsl1-2"/>
      </w:pPr>
      <w:r w:rsidRPr="005B65FC">
        <w:t>4.4</w:t>
      </w:r>
      <w:r w:rsidR="00671A0C">
        <w:tab/>
      </w:r>
      <w:r w:rsidRPr="005B65FC">
        <w:t>Podzhotovitelé</w:t>
      </w:r>
    </w:p>
    <w:p w14:paraId="50A2E61F" w14:textId="70A4FC63" w:rsidR="00181A46" w:rsidRPr="00671A0C" w:rsidRDefault="00181A46" w:rsidP="00671A0C">
      <w:pPr>
        <w:pStyle w:val="Nadpisbezsl1-2"/>
      </w:pPr>
      <w:r w:rsidRPr="00671A0C">
        <w:t>4.4.1</w:t>
      </w:r>
      <w:r w:rsidR="005B65FC" w:rsidRPr="00671A0C">
        <w:t xml:space="preserve"> Plnění podzhotoviteli</w:t>
      </w:r>
    </w:p>
    <w:p w14:paraId="3CE02283" w14:textId="2CA5CD11" w:rsidR="00181A46" w:rsidRPr="00F772C6" w:rsidRDefault="00181A46" w:rsidP="00D05FFD">
      <w:pPr>
        <w:spacing w:after="120"/>
        <w:jc w:val="both"/>
        <w:rPr>
          <w:rFonts w:ascii="Verdana" w:hAnsi="Verdana"/>
          <w:i/>
        </w:rPr>
      </w:pPr>
      <w:r w:rsidRPr="00F772C6">
        <w:rPr>
          <w:rFonts w:ascii="Verdana" w:hAnsi="Verdana"/>
          <w:i/>
        </w:rPr>
        <w:t>Do textu se doplňuje čtvrtá věta:</w:t>
      </w:r>
    </w:p>
    <w:p w14:paraId="5553AAAE" w14:textId="52DE2BBB" w:rsidR="00181A46" w:rsidRDefault="00181A46" w:rsidP="00D05FFD">
      <w:pPr>
        <w:spacing w:after="120"/>
        <w:jc w:val="both"/>
        <w:rPr>
          <w:rFonts w:ascii="Calibri" w:eastAsia="Calibri" w:hAnsi="Calibri" w:cs="Calibri"/>
          <w:sz w:val="22"/>
          <w:szCs w:val="22"/>
        </w:rPr>
      </w:pPr>
      <w:r>
        <w:rPr>
          <w:rFonts w:ascii="Calibri" w:eastAsia="Calibri" w:hAnsi="Calibri" w:cs="Calibri"/>
          <w:sz w:val="22"/>
          <w:szCs w:val="22"/>
        </w:rPr>
        <w:lastRenderedPageBreak/>
        <w:t>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w:t>
      </w:r>
    </w:p>
    <w:p w14:paraId="59A76E1B" w14:textId="77777777" w:rsidR="005B65FC" w:rsidRPr="005B65FC" w:rsidRDefault="005B65FC" w:rsidP="00671A0C">
      <w:pPr>
        <w:spacing w:after="120"/>
        <w:jc w:val="both"/>
        <w:rPr>
          <w:rFonts w:ascii="Verdana" w:hAnsi="Verdana"/>
          <w:i/>
        </w:rPr>
      </w:pPr>
      <w:r w:rsidRPr="005B65FC">
        <w:rPr>
          <w:rFonts w:ascii="Verdana" w:hAnsi="Verdana"/>
          <w:i/>
        </w:rPr>
        <w:t>Do textu se doplňuje pátá věta:</w:t>
      </w:r>
    </w:p>
    <w:p w14:paraId="0737DA74" w14:textId="77777777" w:rsidR="005B65FC" w:rsidRPr="005B65FC" w:rsidRDefault="005B65FC" w:rsidP="00671A0C">
      <w:pPr>
        <w:spacing w:after="120"/>
        <w:jc w:val="both"/>
        <w:rPr>
          <w:rFonts w:ascii="Verdana" w:hAnsi="Verdana"/>
        </w:rPr>
      </w:pPr>
      <w:r w:rsidRPr="005B65FC">
        <w:rPr>
          <w:rFonts w:ascii="Verdana" w:hAnsi="Verdana"/>
        </w:rPr>
        <w:t>Nepožaduje se přitom, aby Zhotovitel oznamoval Objednateli jako své podzhotovitele osoby, které budou pouze dodávat materiál a/nebo zařízení nebo poskytovat služby, jejichž součástí není provádění vlastních prací na Díle.</w:t>
      </w:r>
    </w:p>
    <w:p w14:paraId="5E98CBB1" w14:textId="77777777" w:rsidR="005B65FC" w:rsidRPr="005B65FC" w:rsidRDefault="005B65FC" w:rsidP="005B65FC">
      <w:pPr>
        <w:keepNext/>
        <w:tabs>
          <w:tab w:val="left" w:pos="709"/>
          <w:tab w:val="left" w:pos="993"/>
          <w:tab w:val="left" w:pos="1276"/>
          <w:tab w:val="left" w:pos="1560"/>
        </w:tabs>
        <w:spacing w:before="240" w:after="120"/>
        <w:ind w:left="709" w:hanging="709"/>
        <w:outlineLvl w:val="0"/>
        <w:rPr>
          <w:rFonts w:ascii="Verdana" w:hAnsi="Verdana"/>
          <w:b/>
          <w:sz w:val="20"/>
          <w:szCs w:val="20"/>
        </w:rPr>
      </w:pPr>
      <w:r w:rsidRPr="005B65FC">
        <w:rPr>
          <w:rFonts w:ascii="Verdana" w:hAnsi="Verdana"/>
          <w:b/>
          <w:sz w:val="20"/>
          <w:szCs w:val="20"/>
        </w:rPr>
        <w:t xml:space="preserve">4.4.2 </w:t>
      </w:r>
      <w:r w:rsidRPr="005B65FC">
        <w:rPr>
          <w:rFonts w:ascii="Verdana" w:hAnsi="Verdana"/>
          <w:b/>
          <w:sz w:val="20"/>
          <w:szCs w:val="20"/>
        </w:rPr>
        <w:tab/>
        <w:t>Speciální činnosti a zařízení</w:t>
      </w:r>
    </w:p>
    <w:p w14:paraId="5C1CDB3A" w14:textId="77777777" w:rsidR="005B65FC" w:rsidRPr="005B65FC" w:rsidRDefault="005B65FC" w:rsidP="00671A0C">
      <w:pPr>
        <w:spacing w:after="120"/>
        <w:jc w:val="both"/>
        <w:rPr>
          <w:rFonts w:ascii="Verdana" w:hAnsi="Verdana"/>
        </w:rPr>
      </w:pPr>
      <w:r w:rsidRPr="005B65FC">
        <w:rPr>
          <w:rFonts w:ascii="Verdana" w:hAnsi="Verdana"/>
        </w:rPr>
        <w:t>Tento Pod-článek se nepoužije.</w:t>
      </w:r>
    </w:p>
    <w:p w14:paraId="38569E37" w14:textId="4EE0D248" w:rsidR="005B65FC" w:rsidRPr="00BE6657" w:rsidRDefault="00D05FFD" w:rsidP="00EC11FF">
      <w:pPr>
        <w:spacing w:after="120"/>
        <w:jc w:val="both"/>
        <w:rPr>
          <w:b/>
          <w:sz w:val="20"/>
          <w:szCs w:val="20"/>
        </w:rPr>
      </w:pPr>
      <w:r w:rsidRPr="00BE6657">
        <w:rPr>
          <w:b/>
          <w:sz w:val="20"/>
          <w:szCs w:val="20"/>
        </w:rPr>
        <w:t xml:space="preserve">4.4.4 </w:t>
      </w:r>
      <w:r w:rsidR="005B65FC" w:rsidRPr="00BE6657">
        <w:rPr>
          <w:b/>
          <w:sz w:val="20"/>
          <w:szCs w:val="20"/>
        </w:rPr>
        <w:t>Odpovědnost za plnění svých Podzhotovitelů</w:t>
      </w:r>
    </w:p>
    <w:p w14:paraId="76C9A63D"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2A247A7D" w14:textId="062E4362" w:rsidR="00D05FFD" w:rsidRDefault="00872369" w:rsidP="00872369">
      <w:pPr>
        <w:spacing w:after="120"/>
        <w:ind w:left="851" w:hanging="425"/>
        <w:jc w:val="both"/>
        <w:rPr>
          <w:rFonts w:ascii="Verdana" w:hAnsi="Verdana"/>
        </w:rPr>
      </w:pPr>
      <w:r>
        <w:rPr>
          <w:rFonts w:ascii="Verdana" w:hAnsi="Verdana"/>
        </w:rPr>
        <w:t xml:space="preserve">„(d) </w:t>
      </w:r>
      <w:r w:rsidR="00D05FFD"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00D05FFD" w:rsidRPr="00382BD8">
        <w:rPr>
          <w:rFonts w:ascii="Verdana" w:hAnsi="Verdana"/>
        </w:rPr>
        <w:t>,</w:t>
      </w:r>
      <w:r w:rsidR="00D05FFD"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r>
        <w:rPr>
          <w:rFonts w:ascii="Verdana" w:hAnsi="Verdana"/>
        </w:rPr>
        <w:t>“</w:t>
      </w:r>
    </w:p>
    <w:p w14:paraId="11130167" w14:textId="34ADFF8A" w:rsidR="00167E02" w:rsidRPr="009D228B" w:rsidRDefault="00167E02" w:rsidP="009D228B">
      <w:pPr>
        <w:pStyle w:val="Nadpisbezsl1-2"/>
      </w:pPr>
      <w:r w:rsidRPr="009D228B">
        <w:t>4.4.5</w:t>
      </w:r>
      <w:r w:rsidR="009D228B">
        <w:tab/>
      </w:r>
      <w:r w:rsidR="00872369" w:rsidRPr="009D228B">
        <w:t>Výkon funkce koordinátora BOZP</w:t>
      </w:r>
    </w:p>
    <w:p w14:paraId="21298E6F" w14:textId="77777777" w:rsidR="00167E02" w:rsidRPr="00382BD8" w:rsidRDefault="00167E02" w:rsidP="00167E02">
      <w:pPr>
        <w:spacing w:after="120"/>
        <w:jc w:val="both"/>
      </w:pPr>
      <w:r w:rsidRPr="00382BD8">
        <w:t>Za slova „Správce stavby“ se doplňuje text: „včetně jakýchkoliv asistentů Správce stavby“.</w:t>
      </w:r>
    </w:p>
    <w:p w14:paraId="1524EB3E" w14:textId="77777777" w:rsidR="00673405" w:rsidRPr="00382BD8" w:rsidRDefault="00673405" w:rsidP="00673405">
      <w:pPr>
        <w:spacing w:after="0"/>
        <w:jc w:val="both"/>
        <w:rPr>
          <w:b/>
        </w:rPr>
      </w:pPr>
    </w:p>
    <w:p w14:paraId="5FF8933D" w14:textId="65EB7644"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5E357F13" w14:textId="77777777" w:rsidR="00673405" w:rsidRPr="00382BD8" w:rsidRDefault="00673405" w:rsidP="00673405">
      <w:pPr>
        <w:spacing w:after="0"/>
        <w:jc w:val="both"/>
      </w:pPr>
      <w:r w:rsidRPr="00382BD8">
        <w:t>Text Pod-článku 4.27 (s) se ruší a nahrazuje se textem:</w:t>
      </w:r>
    </w:p>
    <w:p w14:paraId="4558D5AB" w14:textId="0BB25A1C" w:rsidR="00673405" w:rsidRPr="00382BD8" w:rsidRDefault="00872369" w:rsidP="00872369">
      <w:pPr>
        <w:spacing w:before="120" w:after="40" w:line="252" w:lineRule="auto"/>
        <w:ind w:left="851" w:hanging="425"/>
        <w:jc w:val="both"/>
        <w:rPr>
          <w:rFonts w:eastAsia="Times New Roman" w:cs="Times New Roman"/>
          <w:b/>
        </w:rPr>
      </w:pPr>
      <w:r>
        <w:t xml:space="preserve">„(s) </w:t>
      </w:r>
      <w:r w:rsidR="00673405" w:rsidRPr="00382BD8">
        <w:t>Zhotovitel poruší povinnost udržovat v platnosti a ve stanovené výši Bankovní záruku za odstranění vad Díla nebo Pojistnou záruku za odstranění vad Díla za podmínek a po dobu stanovenou v Pod-článku 4.2.2 [</w:t>
      </w:r>
      <w:r w:rsidR="00673405" w:rsidRPr="00382BD8">
        <w:rPr>
          <w:rFonts w:eastAsia="Times New Roman" w:cs="Times New Roman"/>
          <w:i/>
        </w:rPr>
        <w:t>Bankovní záruka za odstranění vad Díla a Pojistná záruka za odstranění vad Díla</w:t>
      </w:r>
      <w:r w:rsidR="00673405" w:rsidRPr="00382BD8">
        <w:t>];</w:t>
      </w:r>
      <w:r>
        <w:t>“</w:t>
      </w:r>
    </w:p>
    <w:p w14:paraId="70F5EE93" w14:textId="77777777" w:rsidR="00167E02" w:rsidRPr="00025F79" w:rsidRDefault="00167E02" w:rsidP="00D05FFD">
      <w:pPr>
        <w:spacing w:after="120"/>
        <w:jc w:val="both"/>
        <w:rPr>
          <w:rFonts w:ascii="Verdana" w:hAnsi="Verdana"/>
        </w:rPr>
      </w:pPr>
    </w:p>
    <w:p w14:paraId="6FBF5B59" w14:textId="54379ED7" w:rsidR="00C96E7C" w:rsidRPr="005F4BFD" w:rsidRDefault="00C96E7C" w:rsidP="00D05FFD">
      <w:pPr>
        <w:spacing w:after="120"/>
        <w:jc w:val="both"/>
        <w:rPr>
          <w:rFonts w:ascii="Verdana" w:hAnsi="Verdana"/>
          <w:b/>
          <w:sz w:val="20"/>
          <w:szCs w:val="20"/>
        </w:rPr>
      </w:pPr>
      <w:r w:rsidRPr="005F4BFD">
        <w:rPr>
          <w:b/>
          <w:sz w:val="20"/>
          <w:szCs w:val="20"/>
        </w:rPr>
        <w:t xml:space="preserve">4.27 </w:t>
      </w:r>
      <w:r w:rsidR="004153A3" w:rsidRPr="005F4BFD">
        <w:rPr>
          <w:b/>
          <w:sz w:val="20"/>
          <w:szCs w:val="20"/>
        </w:rPr>
        <w:t>Výše smluvní pokuty</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5354AEB0" w:rsidR="00C96E7C" w:rsidRDefault="00C96E7C" w:rsidP="005D168C">
      <w:pPr>
        <w:pStyle w:val="Textbezodsazen"/>
      </w:pPr>
      <w:r>
        <w:t>Zhotovitel je povinen uhradit smluvní pokutu ve výši 1</w:t>
      </w:r>
      <w:r w:rsidR="00931629">
        <w:t> </w:t>
      </w:r>
      <w:r>
        <w:t>%</w:t>
      </w:r>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lastRenderedPageBreak/>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275F8DA2" w:rsidR="00C96E7C" w:rsidRDefault="00C96E7C" w:rsidP="005D168C">
      <w:pPr>
        <w:pStyle w:val="Textbezodsazen"/>
      </w:pPr>
      <w:r>
        <w:t>Zhotovitel je povinen uhradit smluvní pokutu za každý případ p</w:t>
      </w:r>
      <w:r w:rsidR="008B01FE">
        <w:t>orušení povinnosti ve výši 3</w:t>
      </w:r>
      <w:ins w:id="4" w:author="Sieber Lukáš, DiS." w:date="2025-04-11T10:49:00Z">
        <w:r w:rsidR="00931629">
          <w:t> </w:t>
        </w:r>
      </w:ins>
      <w:r w:rsidR="008B01FE">
        <w:t>%</w:t>
      </w:r>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560F0527" w:rsidR="00C96E7C" w:rsidRPr="005B7883" w:rsidRDefault="00C96E7C" w:rsidP="005D168C">
      <w:pPr>
        <w:pStyle w:val="Textbezodsazen"/>
        <w:keepNext/>
        <w:rPr>
          <w:rStyle w:val="Tun"/>
        </w:rPr>
      </w:pPr>
      <w:r w:rsidRPr="005B7883">
        <w:rPr>
          <w:rStyle w:val="Tun"/>
        </w:rPr>
        <w:t>Pod-článek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lastRenderedPageBreak/>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00C3FB17" w:rsidR="00D136A2" w:rsidRDefault="00D136A2" w:rsidP="00D136A2">
      <w:pPr>
        <w:spacing w:after="120"/>
        <w:jc w:val="both"/>
      </w:pPr>
      <w:r>
        <w:t xml:space="preserve">Zhotovitel je </w:t>
      </w:r>
      <w:r w:rsidR="00330257">
        <w:t>povinen uhradit smluvní pokutu ve výši 1</w:t>
      </w:r>
      <w:ins w:id="5" w:author="Sieber Lukáš, DiS." w:date="2025-04-11T10:49:00Z">
        <w:r w:rsidR="00931629">
          <w:t> </w:t>
        </w:r>
      </w:ins>
      <w:r w:rsidR="00330257">
        <w:t>%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31F4BC4E"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3C4B66AF" w14:textId="531AFDF8" w:rsidR="00C96E7C" w:rsidRPr="00871FAC" w:rsidRDefault="00C96E7C" w:rsidP="009D228B">
      <w:pPr>
        <w:pStyle w:val="Nadpisbezsl1-2"/>
      </w:pPr>
      <w:r w:rsidRPr="00871FAC">
        <w:t>4.27 Maximální celková výše smluvních pokut</w:t>
      </w:r>
    </w:p>
    <w:p w14:paraId="5B1D0DAC" w14:textId="5FC11B34"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5D20D987" w14:textId="55B89607" w:rsidR="00C96E7C" w:rsidRPr="00871FAC" w:rsidRDefault="00C96E7C" w:rsidP="009D228B">
      <w:pPr>
        <w:pStyle w:val="Nadpisbezsl1-2"/>
      </w:pPr>
      <w:r w:rsidRPr="00871FAC">
        <w:t>4.28</w:t>
      </w:r>
      <w:r w:rsidR="009D228B">
        <w:tab/>
      </w:r>
      <w:r w:rsidRPr="00871FAC">
        <w:t>Postupné závazné milníky</w:t>
      </w:r>
    </w:p>
    <w:p w14:paraId="18125210" w14:textId="77777777" w:rsidR="00872369" w:rsidRPr="00872369" w:rsidRDefault="00872369" w:rsidP="00872369">
      <w:pPr>
        <w:keepNext/>
        <w:spacing w:after="120"/>
        <w:jc w:val="both"/>
        <w:rPr>
          <w:rFonts w:ascii="Verdana" w:hAnsi="Verdana"/>
        </w:rPr>
      </w:pPr>
      <w:r w:rsidRPr="00872369">
        <w:rPr>
          <w:rFonts w:ascii="Verdana" w:hAnsi="Verdana"/>
        </w:rPr>
        <w:t>Pro provádění Díla jsou stanoveny následující milníky:</w:t>
      </w:r>
    </w:p>
    <w:p w14:paraId="330BE001" w14:textId="77777777" w:rsidR="00A540B9" w:rsidRPr="00112993" w:rsidRDefault="00A540B9" w:rsidP="00A540B9">
      <w:pPr>
        <w:keepNext/>
        <w:keepLines/>
        <w:pBdr>
          <w:top w:val="single" w:sz="12" w:space="3" w:color="00A1E0"/>
        </w:pBdr>
        <w:suppressAutoHyphens/>
        <w:spacing w:after="60"/>
        <w:ind w:left="680" w:right="-57"/>
        <w:rPr>
          <w:rFonts w:asciiTheme="majorHAnsi" w:hAnsiTheme="majorHAnsi"/>
          <w:b/>
          <w:noProof/>
          <w:sz w:val="14"/>
          <w:lang w:eastAsia="cs-CZ"/>
        </w:rPr>
      </w:pPr>
      <w:r w:rsidRPr="00112993">
        <w:rPr>
          <w:rFonts w:asciiTheme="majorHAnsi" w:hAnsiTheme="majorHAnsi"/>
          <w:b/>
          <w:noProof/>
          <w:sz w:val="14"/>
          <w:lang w:eastAsia="cs-CZ"/>
        </w:rPr>
        <w:t>Specifikace jednotlivých Postupných závazných milníků</w:t>
      </w:r>
    </w:p>
    <w:tbl>
      <w:tblPr>
        <w:tblStyle w:val="Tabulka11"/>
        <w:tblW w:w="8109" w:type="dxa"/>
        <w:tblLook w:val="04A0" w:firstRow="1" w:lastRow="0" w:firstColumn="1" w:lastColumn="0" w:noHBand="0" w:noVBand="1"/>
      </w:tblPr>
      <w:tblGrid>
        <w:gridCol w:w="1320"/>
        <w:gridCol w:w="4804"/>
        <w:gridCol w:w="1985"/>
      </w:tblGrid>
      <w:tr w:rsidR="00A540B9" w:rsidRPr="00112993" w14:paraId="114EDDBE" w14:textId="77777777" w:rsidTr="005872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699D430E" w14:textId="77777777" w:rsidR="00A540B9" w:rsidRPr="00112993" w:rsidRDefault="00A540B9" w:rsidP="0058722F">
            <w:pPr>
              <w:spacing w:before="20" w:after="20"/>
              <w:rPr>
                <w:b/>
              </w:rPr>
            </w:pPr>
            <w:r w:rsidRPr="00112993">
              <w:rPr>
                <w:b/>
              </w:rPr>
              <w:t>Milník</w:t>
            </w:r>
          </w:p>
        </w:tc>
        <w:tc>
          <w:tcPr>
            <w:tcW w:w="4804" w:type="dxa"/>
          </w:tcPr>
          <w:p w14:paraId="51224EDF" w14:textId="77777777" w:rsidR="00A540B9" w:rsidRPr="00112993" w:rsidRDefault="00A540B9" w:rsidP="0058722F">
            <w:pPr>
              <w:spacing w:before="20" w:after="20"/>
              <w:cnfStyle w:val="100000000000" w:firstRow="1" w:lastRow="0" w:firstColumn="0" w:lastColumn="0" w:oddVBand="0" w:evenVBand="0" w:oddHBand="0" w:evenHBand="0" w:firstRowFirstColumn="0" w:firstRowLastColumn="0" w:lastRowFirstColumn="0" w:lastRowLastColumn="0"/>
              <w:rPr>
                <w:b/>
              </w:rPr>
            </w:pPr>
            <w:r w:rsidRPr="00112993">
              <w:rPr>
                <w:b/>
              </w:rPr>
              <w:t>Činnosti</w:t>
            </w:r>
          </w:p>
        </w:tc>
        <w:tc>
          <w:tcPr>
            <w:tcW w:w="1985" w:type="dxa"/>
          </w:tcPr>
          <w:p w14:paraId="2C38923C" w14:textId="77777777" w:rsidR="00A540B9" w:rsidRPr="00112993" w:rsidRDefault="00A540B9" w:rsidP="0058722F">
            <w:pPr>
              <w:spacing w:before="20" w:after="20"/>
              <w:cnfStyle w:val="100000000000" w:firstRow="1" w:lastRow="0" w:firstColumn="0" w:lastColumn="0" w:oddVBand="0" w:evenVBand="0" w:oddHBand="0" w:evenHBand="0" w:firstRowFirstColumn="0" w:firstRowLastColumn="0" w:lastRowFirstColumn="0" w:lastRowLastColumn="0"/>
              <w:rPr>
                <w:b/>
              </w:rPr>
            </w:pPr>
            <w:r w:rsidRPr="00112993">
              <w:rPr>
                <w:b/>
              </w:rPr>
              <w:t>Doba pro dokončení</w:t>
            </w:r>
          </w:p>
        </w:tc>
      </w:tr>
      <w:tr w:rsidR="00A540B9" w:rsidRPr="00112993" w14:paraId="73B75A95" w14:textId="77777777" w:rsidTr="0058722F">
        <w:tc>
          <w:tcPr>
            <w:cnfStyle w:val="001000000000" w:firstRow="0" w:lastRow="0" w:firstColumn="1" w:lastColumn="0" w:oddVBand="0" w:evenVBand="0" w:oddHBand="0" w:evenHBand="0" w:firstRowFirstColumn="0" w:firstRowLastColumn="0" w:lastRowFirstColumn="0" w:lastRowLastColumn="0"/>
            <w:tcW w:w="1320" w:type="dxa"/>
          </w:tcPr>
          <w:p w14:paraId="199D829D" w14:textId="77777777" w:rsidR="00A540B9" w:rsidRPr="00112993" w:rsidRDefault="00A540B9" w:rsidP="0058722F">
            <w:pPr>
              <w:spacing w:before="20" w:after="20"/>
            </w:pPr>
            <w:r w:rsidRPr="00112993">
              <w:t>Milník 1</w:t>
            </w:r>
          </w:p>
        </w:tc>
        <w:tc>
          <w:tcPr>
            <w:tcW w:w="4804" w:type="dxa"/>
          </w:tcPr>
          <w:p w14:paraId="4AA88A8A" w14:textId="77777777" w:rsidR="00A540B9" w:rsidRPr="00112993" w:rsidRDefault="00A540B9" w:rsidP="0058722F">
            <w:pPr>
              <w:spacing w:before="20" w:after="20"/>
              <w:cnfStyle w:val="000000000000" w:firstRow="0" w:lastRow="0" w:firstColumn="0" w:lastColumn="0" w:oddVBand="0" w:evenVBand="0" w:oddHBand="0" w:evenHBand="0" w:firstRowFirstColumn="0" w:firstRowLastColumn="0" w:lastRowFirstColumn="0" w:lastRowLastColumn="0"/>
            </w:pPr>
            <w:r w:rsidRPr="00112993">
              <w:t>Předložení DPS v podrobnosti PDPS k připomínkám</w:t>
            </w:r>
          </w:p>
        </w:tc>
        <w:tc>
          <w:tcPr>
            <w:tcW w:w="1985" w:type="dxa"/>
          </w:tcPr>
          <w:p w14:paraId="3ED7B13E" w14:textId="77777777" w:rsidR="00A540B9" w:rsidRPr="00112993" w:rsidRDefault="00A540B9" w:rsidP="0058722F">
            <w:pPr>
              <w:spacing w:before="20" w:after="20"/>
              <w:cnfStyle w:val="000000000000" w:firstRow="0" w:lastRow="0" w:firstColumn="0" w:lastColumn="0" w:oddVBand="0" w:evenVBand="0" w:oddHBand="0" w:evenHBand="0" w:firstRowFirstColumn="0" w:firstRowLastColumn="0" w:lastRowFirstColumn="0" w:lastRowLastColumn="0"/>
            </w:pPr>
            <w:r w:rsidRPr="00112993">
              <w:t>6 měsíců od Data zahájení prací</w:t>
            </w:r>
          </w:p>
        </w:tc>
      </w:tr>
      <w:tr w:rsidR="00A540B9" w:rsidRPr="00112993" w14:paraId="77615A3A" w14:textId="77777777" w:rsidTr="0058722F">
        <w:tc>
          <w:tcPr>
            <w:cnfStyle w:val="001000000000" w:firstRow="0" w:lastRow="0" w:firstColumn="1" w:lastColumn="0" w:oddVBand="0" w:evenVBand="0" w:oddHBand="0" w:evenHBand="0" w:firstRowFirstColumn="0" w:firstRowLastColumn="0" w:lastRowFirstColumn="0" w:lastRowLastColumn="0"/>
            <w:tcW w:w="1320" w:type="dxa"/>
          </w:tcPr>
          <w:p w14:paraId="5C1AF5C5" w14:textId="77777777" w:rsidR="00A540B9" w:rsidRPr="00112993" w:rsidRDefault="00A540B9" w:rsidP="0058722F">
            <w:pPr>
              <w:spacing w:before="20" w:after="20"/>
            </w:pPr>
            <w:r w:rsidRPr="00112993">
              <w:t>Milník 2</w:t>
            </w:r>
          </w:p>
        </w:tc>
        <w:tc>
          <w:tcPr>
            <w:tcW w:w="4804" w:type="dxa"/>
          </w:tcPr>
          <w:p w14:paraId="11537949" w14:textId="77777777" w:rsidR="00A540B9" w:rsidRPr="00112993" w:rsidRDefault="00A540B9" w:rsidP="0058722F">
            <w:pPr>
              <w:spacing w:before="20" w:after="20"/>
              <w:cnfStyle w:val="000000000000" w:firstRow="0" w:lastRow="0" w:firstColumn="0" w:lastColumn="0" w:oddVBand="0" w:evenVBand="0" w:oddHBand="0" w:evenHBand="0" w:firstRowFirstColumn="0" w:firstRowLastColumn="0" w:lastRowFirstColumn="0" w:lastRowLastColumn="0"/>
            </w:pPr>
            <w:r w:rsidRPr="00112993">
              <w:t>Definitivní odevzdání DPS a PDPS</w:t>
            </w:r>
          </w:p>
        </w:tc>
        <w:tc>
          <w:tcPr>
            <w:tcW w:w="1985" w:type="dxa"/>
          </w:tcPr>
          <w:p w14:paraId="4A609C84" w14:textId="77777777" w:rsidR="00A540B9" w:rsidRPr="00112993" w:rsidRDefault="00A540B9" w:rsidP="0058722F">
            <w:pPr>
              <w:spacing w:before="20" w:after="20"/>
              <w:cnfStyle w:val="000000000000" w:firstRow="0" w:lastRow="0" w:firstColumn="0" w:lastColumn="0" w:oddVBand="0" w:evenVBand="0" w:oddHBand="0" w:evenHBand="0" w:firstRowFirstColumn="0" w:firstRowLastColumn="0" w:lastRowFirstColumn="0" w:lastRowLastColumn="0"/>
            </w:pPr>
            <w:r w:rsidRPr="00112993">
              <w:t xml:space="preserve">10 měsíců od Data zahájení prací </w:t>
            </w:r>
          </w:p>
        </w:tc>
      </w:tr>
      <w:tr w:rsidR="00A540B9" w:rsidRPr="00112993" w14:paraId="304005A1" w14:textId="77777777" w:rsidTr="0058722F">
        <w:trPr>
          <w:trHeight w:val="41"/>
        </w:trPr>
        <w:tc>
          <w:tcPr>
            <w:cnfStyle w:val="001000000000" w:firstRow="0" w:lastRow="0" w:firstColumn="1" w:lastColumn="0" w:oddVBand="0" w:evenVBand="0" w:oddHBand="0" w:evenHBand="0" w:firstRowFirstColumn="0" w:firstRowLastColumn="0" w:lastRowFirstColumn="0" w:lastRowLastColumn="0"/>
            <w:tcW w:w="1320" w:type="dxa"/>
          </w:tcPr>
          <w:p w14:paraId="6CCF60F3" w14:textId="7B1F4BA1" w:rsidR="00A540B9" w:rsidRPr="00112993" w:rsidRDefault="00A540B9" w:rsidP="0058722F">
            <w:pPr>
              <w:spacing w:before="20" w:after="20"/>
            </w:pPr>
            <w:r w:rsidRPr="00112993">
              <w:t>Milník 3</w:t>
            </w:r>
          </w:p>
        </w:tc>
        <w:tc>
          <w:tcPr>
            <w:tcW w:w="4804" w:type="dxa"/>
          </w:tcPr>
          <w:p w14:paraId="6AC72A1C" w14:textId="77777777" w:rsidR="00A540B9" w:rsidRPr="00112993" w:rsidRDefault="00A540B9" w:rsidP="0058722F">
            <w:pPr>
              <w:spacing w:before="20" w:after="20"/>
              <w:cnfStyle w:val="000000000000" w:firstRow="0" w:lastRow="0" w:firstColumn="0" w:lastColumn="0" w:oddVBand="0" w:evenVBand="0" w:oddHBand="0" w:evenHBand="0" w:firstRowFirstColumn="0" w:firstRowLastColumn="0" w:lastRowFirstColumn="0" w:lastRowLastColumn="0"/>
            </w:pPr>
            <w:r w:rsidRPr="00112993">
              <w:t xml:space="preserve">Zahájení stavebních prací </w:t>
            </w:r>
          </w:p>
        </w:tc>
        <w:tc>
          <w:tcPr>
            <w:tcW w:w="1985" w:type="dxa"/>
          </w:tcPr>
          <w:p w14:paraId="75A75A4C" w14:textId="77777777" w:rsidR="00A540B9" w:rsidRPr="00112993" w:rsidRDefault="00A540B9" w:rsidP="0058722F">
            <w:pPr>
              <w:spacing w:before="20" w:after="20"/>
              <w:cnfStyle w:val="000000000000" w:firstRow="0" w:lastRow="0" w:firstColumn="0" w:lastColumn="0" w:oddVBand="0" w:evenVBand="0" w:oddHBand="0" w:evenHBand="0" w:firstRowFirstColumn="0" w:firstRowLastColumn="0" w:lastRowFirstColumn="0" w:lastRowLastColumn="0"/>
            </w:pPr>
            <w:r w:rsidRPr="00112993">
              <w:t>14 měsíců od Data zahájení prací</w:t>
            </w:r>
          </w:p>
        </w:tc>
      </w:tr>
    </w:tbl>
    <w:p w14:paraId="06F9C11D" w14:textId="21ED46F4" w:rsidR="00C96E7C" w:rsidRPr="00871FAC" w:rsidRDefault="00C96E7C" w:rsidP="009D228B">
      <w:pPr>
        <w:pStyle w:val="Nadpisbezsl1-2"/>
      </w:pPr>
      <w:r w:rsidRPr="00871FAC">
        <w:t>4.30</w:t>
      </w:r>
      <w:r w:rsidR="009D228B">
        <w:tab/>
      </w:r>
      <w:r w:rsidRPr="00871FAC">
        <w:t>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t xml:space="preserve">Odstavec </w:t>
      </w:r>
      <w:r w:rsidR="00330257">
        <w:t>4</w:t>
      </w:r>
      <w:r>
        <w:t xml:space="preserve"> nově zní:</w:t>
      </w:r>
    </w:p>
    <w:p w14:paraId="5682E118" w14:textId="5865F67E"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206F2B54" w14:textId="77777777" w:rsidR="00262343" w:rsidRDefault="00262343" w:rsidP="00262343">
      <w:pPr>
        <w:pStyle w:val="Odrka1-1"/>
        <w:numPr>
          <w:ilvl w:val="0"/>
          <w:numId w:val="0"/>
        </w:numPr>
        <w:tabs>
          <w:tab w:val="left" w:pos="708"/>
        </w:tabs>
        <w:spacing w:before="120"/>
      </w:pPr>
    </w:p>
    <w:p w14:paraId="4C8FB638" w14:textId="1826B80B" w:rsidR="00262343" w:rsidRDefault="00262343" w:rsidP="00262343">
      <w:pPr>
        <w:pStyle w:val="Odrka1-1"/>
        <w:numPr>
          <w:ilvl w:val="0"/>
          <w:numId w:val="0"/>
        </w:numPr>
        <w:tabs>
          <w:tab w:val="left" w:pos="708"/>
        </w:tabs>
        <w:spacing w:before="120"/>
      </w:pPr>
      <w:r>
        <w:t>Za odstavec 5</w:t>
      </w:r>
      <w:r w:rsidRPr="0013343A">
        <w:t xml:space="preserve"> se </w:t>
      </w:r>
      <w:r>
        <w:t>vkládá následující věta</w:t>
      </w:r>
      <w:r w:rsidRPr="0013343A">
        <w:t>:</w:t>
      </w:r>
    </w:p>
    <w:p w14:paraId="404E573D" w14:textId="7FAA09CF" w:rsidR="00262343" w:rsidRPr="00AE34AA" w:rsidRDefault="00262343" w:rsidP="00262343">
      <w:pPr>
        <w:pStyle w:val="Odrka1-1"/>
        <w:numPr>
          <w:ilvl w:val="0"/>
          <w:numId w:val="0"/>
        </w:numPr>
        <w:tabs>
          <w:tab w:val="left" w:pos="708"/>
        </w:tabs>
        <w:spacing w:before="120"/>
        <w:ind w:left="709"/>
        <w:rPr>
          <w:b/>
        </w:rPr>
      </w:pPr>
      <w:r>
        <w:t>„</w:t>
      </w:r>
      <w:r w:rsidRPr="00AE34AA">
        <w:t xml:space="preserve">Probíhá-li </w:t>
      </w:r>
      <w:r>
        <w:t xml:space="preserve">Dodatečná </w:t>
      </w:r>
      <w:r w:rsidRPr="00AE34AA">
        <w:t xml:space="preserve">výluka trakčního vedení traťové koleje nad vyloučenou kolejí, </w:t>
      </w:r>
      <w:r>
        <w:t>úplata za službu</w:t>
      </w:r>
      <w:r w:rsidRPr="00AE34AA">
        <w:t xml:space="preserve"> za výluku trakčního vedení traťové koleje se neuplatní.</w:t>
      </w:r>
      <w:r>
        <w:t>“</w:t>
      </w:r>
    </w:p>
    <w:p w14:paraId="5AAE1E5E" w14:textId="77777777" w:rsidR="00262343" w:rsidRDefault="00262343" w:rsidP="005D168C">
      <w:pPr>
        <w:pStyle w:val="Textbezslovn"/>
      </w:pP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 xml:space="preserve">to včetně první </w:t>
      </w:r>
      <w:r>
        <w:lastRenderedPageBreak/>
        <w:t>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 xml:space="preserve">výluka staničních </w:t>
      </w:r>
      <w:proofErr w:type="gramStart"/>
      <w:r>
        <w:t>kolejí - dopravní</w:t>
      </w:r>
      <w:proofErr w:type="gramEnd"/>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05CEE194" w14:textId="707BEAC6" w:rsidR="00262343" w:rsidRPr="00AE34AA" w:rsidRDefault="00262343" w:rsidP="00EC11FF">
      <w:pPr>
        <w:pStyle w:val="Odrka1-1"/>
        <w:numPr>
          <w:ilvl w:val="0"/>
          <w:numId w:val="0"/>
        </w:numPr>
        <w:ind w:left="737"/>
        <w:rPr>
          <w:b/>
        </w:rPr>
      </w:pPr>
      <w:r w:rsidRPr="00AE34AA">
        <w:t xml:space="preserve">Probíhá-li </w:t>
      </w:r>
      <w:r>
        <w:t xml:space="preserve">Překročená </w:t>
      </w:r>
      <w:r w:rsidRPr="00AE34AA">
        <w:t xml:space="preserve">výluka trakčního vedení traťové koleje nad vyloučenou kolejí, </w:t>
      </w:r>
      <w:r>
        <w:t>úplata za službu</w:t>
      </w:r>
      <w:r w:rsidRPr="00AE34AA">
        <w:t xml:space="preserve"> za výluku trakčního vedení traťové koleje se neuplatní.</w:t>
      </w:r>
    </w:p>
    <w:p w14:paraId="0CC75A1B" w14:textId="36037223" w:rsidR="00330257" w:rsidRDefault="00330257" w:rsidP="009D228B">
      <w:pPr>
        <w:pStyle w:val="Nadpisbezsl1-2"/>
      </w:pPr>
      <w:r w:rsidRPr="00330257">
        <w:t xml:space="preserve">5.1 </w:t>
      </w:r>
      <w:r w:rsidR="009D228B">
        <w:tab/>
      </w:r>
      <w:r w:rsidRPr="00330257">
        <w:t>Doba pro oznámení chyb, nedostatků nebo jiných vad v Požadavcích objednatele</w:t>
      </w:r>
    </w:p>
    <w:p w14:paraId="56D86465" w14:textId="21DBF24D" w:rsidR="00330257" w:rsidRPr="00F97170" w:rsidRDefault="00330257" w:rsidP="009B6B4D">
      <w:pPr>
        <w:pStyle w:val="Odrka1-1"/>
        <w:numPr>
          <w:ilvl w:val="0"/>
          <w:numId w:val="0"/>
        </w:numPr>
        <w:spacing w:before="120"/>
      </w:pPr>
      <w:r w:rsidRPr="00F97170">
        <w:t xml:space="preserve">Zhotovitel je povinen oznámit Správci stavby chyby, nedostatky nebo jiné vady nalezené v Požadavcích objednatele (včetně </w:t>
      </w:r>
      <w:r w:rsidR="009B6B4D" w:rsidRPr="00F97170">
        <w:t>p</w:t>
      </w:r>
      <w:r w:rsidRPr="00F97170">
        <w:t>arametrů projektové</w:t>
      </w:r>
      <w:r w:rsidR="009B6B4D" w:rsidRPr="00F97170">
        <w:t xml:space="preserve"> dokumentac</w:t>
      </w:r>
      <w:r w:rsidR="00B172EC" w:rsidRPr="00F97170">
        <w:t>e</w:t>
      </w:r>
      <w:r w:rsidR="009B6B4D" w:rsidRPr="00F97170">
        <w:t xml:space="preserve"> a výpočtů, jsou</w:t>
      </w:r>
      <w:r w:rsidR="00B172EC" w:rsidRPr="00F97170">
        <w:t>-</w:t>
      </w:r>
      <w:r w:rsidR="009B6B4D" w:rsidRPr="00F97170">
        <w:t xml:space="preserve">li takové) a v referenčních prvcích uvedených v pod-článku 4.7 </w:t>
      </w:r>
      <w:r w:rsidR="00907C76" w:rsidRPr="00F97170">
        <w:t xml:space="preserve">[Vytyčení] </w:t>
      </w:r>
      <w:r w:rsidR="009B6B4D" w:rsidRPr="00F97170">
        <w:t>do</w:t>
      </w:r>
      <w:r w:rsidR="00A540B9" w:rsidRPr="00F97170">
        <w:t xml:space="preserve"> 14 dní</w:t>
      </w:r>
      <w:r w:rsidR="009B6B4D" w:rsidRPr="00F97170">
        <w:t xml:space="preserve"> od Data zahájení prací.</w:t>
      </w:r>
    </w:p>
    <w:p w14:paraId="7E19925B" w14:textId="16407925" w:rsidR="00FE06B6" w:rsidRPr="00F97170" w:rsidRDefault="00245C9C" w:rsidP="009D228B">
      <w:pPr>
        <w:pStyle w:val="Nadpisbezsl1-2"/>
      </w:pPr>
      <w:r w:rsidRPr="00F97170">
        <w:t>6.</w:t>
      </w:r>
      <w:r w:rsidR="00E71E40" w:rsidRPr="00F97170">
        <w:t>9</w:t>
      </w:r>
      <w:r w:rsidR="009D228B" w:rsidRPr="00F97170">
        <w:tab/>
      </w:r>
      <w:r w:rsidRPr="00F97170">
        <w:t>Personál zhotovitele</w:t>
      </w:r>
    </w:p>
    <w:p w14:paraId="1C3E30A2" w14:textId="205B87DF" w:rsidR="00245C9C" w:rsidRPr="00F97170" w:rsidRDefault="00245C9C" w:rsidP="009B6B4D">
      <w:pPr>
        <w:pStyle w:val="Odrka1-1"/>
        <w:numPr>
          <w:ilvl w:val="0"/>
          <w:numId w:val="0"/>
        </w:numPr>
        <w:spacing w:before="120"/>
        <w:rPr>
          <w:color w:val="FF0000"/>
        </w:rPr>
      </w:pPr>
      <w:r w:rsidRPr="00F97170">
        <w:t xml:space="preserve">V pátém odstavci Pod-článku 6.9 se slovní spojení „originály nebo úředně ověřené“ vypouští bez náhrady. </w:t>
      </w:r>
    </w:p>
    <w:p w14:paraId="4690656F" w14:textId="54A19D51" w:rsidR="00C96E7C" w:rsidRPr="00F97170" w:rsidRDefault="009B6B4D" w:rsidP="009D228B">
      <w:pPr>
        <w:pStyle w:val="Nadpisbezsl1-2"/>
      </w:pPr>
      <w:r w:rsidRPr="00F97170">
        <w:t>8.2</w:t>
      </w:r>
      <w:r w:rsidR="009D228B" w:rsidRPr="00F97170">
        <w:tab/>
      </w:r>
      <w:r w:rsidRPr="00F97170">
        <w:t>Doba pro dokončení</w:t>
      </w:r>
    </w:p>
    <w:p w14:paraId="2C903EFF" w14:textId="0122C2C2" w:rsidR="00C96E7C" w:rsidRDefault="00C96E7C" w:rsidP="005D168C">
      <w:pPr>
        <w:pStyle w:val="Textbezodsazen"/>
      </w:pPr>
      <w:r w:rsidRPr="00F97170">
        <w:t>Zhotovitel je povinen dokončit celé Dílo včetně příslušné dokumentace dle pod-článku 7.9 do</w:t>
      </w:r>
      <w:r w:rsidR="005D168C" w:rsidRPr="00F97170">
        <w:t xml:space="preserve"> </w:t>
      </w:r>
      <w:r w:rsidR="00A540B9" w:rsidRPr="00F97170">
        <w:t xml:space="preserve">30 měsíců </w:t>
      </w:r>
      <w:r w:rsidRPr="00F97170">
        <w:t>od Data zahájení prací.</w:t>
      </w:r>
    </w:p>
    <w:p w14:paraId="2B9ED09F" w14:textId="1FBD14EF" w:rsidR="00C96E7C" w:rsidRDefault="00C96E7C" w:rsidP="009D228B">
      <w:pPr>
        <w:pStyle w:val="Nadpisbezsl1-2"/>
      </w:pPr>
      <w:r>
        <w:t>8.2, 1.1.3.10</w:t>
      </w:r>
      <w:r w:rsidR="009D228B">
        <w:tab/>
      </w:r>
      <w:r>
        <w:t>Doba pro uvedení do provozu</w:t>
      </w:r>
    </w:p>
    <w:p w14:paraId="06B6361D" w14:textId="25CA1F36" w:rsidR="00C96E7C" w:rsidRDefault="00C96E7C" w:rsidP="005D168C">
      <w:pPr>
        <w:pStyle w:val="Textbezodsazen"/>
      </w:pPr>
      <w:r>
        <w:t xml:space="preserve">Zhotovitel je povinen </w:t>
      </w:r>
      <w:r w:rsidRPr="00931629">
        <w:t xml:space="preserve">dokončit </w:t>
      </w:r>
      <w:r w:rsidR="00931629" w:rsidRPr="00931629">
        <w:t xml:space="preserve">Sekci 2 </w:t>
      </w:r>
      <w:r w:rsidR="00582C15" w:rsidRPr="00931629">
        <w:t>v </w:t>
      </w:r>
      <w:r w:rsidRPr="00931629">
        <w:t xml:space="preserve">rozsahu nezbytném pro účely uvedení Díla nebo Sekce do provozu za podmínek </w:t>
      </w:r>
      <w:r w:rsidR="004525C2" w:rsidRPr="00931629">
        <w:t xml:space="preserve">zákona č. 283/2021 Sb. Stavební zákon, platný od 01. 01. 2024 (dále též jen „NSZ“), a zákona č.266/1994 Sb., o dráhách, </w:t>
      </w:r>
      <w:r w:rsidRPr="00931629">
        <w:t>nejpozději do</w:t>
      </w:r>
      <w:r w:rsidR="00A540B9" w:rsidRPr="00931629">
        <w:t xml:space="preserve"> </w:t>
      </w:r>
      <w:r w:rsidR="00A540B9" w:rsidRPr="00AC2915">
        <w:t xml:space="preserve">24 měsíců </w:t>
      </w:r>
      <w:r w:rsidRPr="00AC2915">
        <w:t>od Data zahájení prací</w:t>
      </w:r>
      <w:r w:rsidRPr="00931629">
        <w:t>.</w:t>
      </w:r>
    </w:p>
    <w:p w14:paraId="0BFB6B56" w14:textId="561C19DB" w:rsidR="00C96E7C" w:rsidRDefault="00C96E7C" w:rsidP="009D228B">
      <w:pPr>
        <w:pStyle w:val="Nadpisbezsl1-2"/>
      </w:pPr>
      <w:r>
        <w:t>8.7 Náhrada škody za zpoždění</w:t>
      </w:r>
    </w:p>
    <w:p w14:paraId="47516E8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A09F1EF" w14:textId="597707D1" w:rsidR="00C96E7C" w:rsidRDefault="00C96E7C" w:rsidP="009D228B">
      <w:pPr>
        <w:pStyle w:val="Nadpisbezsl1-2"/>
      </w:pPr>
      <w:r>
        <w:t>8.7</w:t>
      </w:r>
      <w:r w:rsidR="009D228B">
        <w:tab/>
      </w:r>
      <w:r>
        <w:t>Maximální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165F6E74" w:rsidR="00C96E7C" w:rsidRDefault="00C96E7C" w:rsidP="009D228B">
      <w:pPr>
        <w:pStyle w:val="Nadpisbezsl1-2"/>
      </w:pPr>
      <w:r>
        <w:t>11.1</w:t>
      </w:r>
      <w:r w:rsidR="009D228B">
        <w:tab/>
      </w:r>
      <w:r>
        <w:t>Délka záruční doby</w:t>
      </w:r>
    </w:p>
    <w:p w14:paraId="496063B5" w14:textId="77777777" w:rsidR="0086427D" w:rsidRPr="0086427D" w:rsidRDefault="0086427D" w:rsidP="00BF47B2">
      <w:pPr>
        <w:spacing w:after="120"/>
        <w:jc w:val="both"/>
        <w:rPr>
          <w:rFonts w:ascii="Verdana" w:hAnsi="Verdana"/>
        </w:rPr>
      </w:pPr>
      <w:r w:rsidRPr="0086427D">
        <w:rPr>
          <w:rFonts w:ascii="Verdana" w:hAnsi="Verdana"/>
        </w:rPr>
        <w:t xml:space="preserve">Zhotovitel poskytuje na Dílo záruku dle článku 1.8.3 Kapitoly 1 Technických kvalitativních podmínek staveb státních drah. </w:t>
      </w:r>
    </w:p>
    <w:p w14:paraId="0B979891" w14:textId="676907B0" w:rsidR="00D11354" w:rsidRPr="009D228B" w:rsidRDefault="00D11354" w:rsidP="009D228B">
      <w:pPr>
        <w:pStyle w:val="Nadpisbezsl1-2"/>
      </w:pPr>
      <w:r w:rsidRPr="009D228B">
        <w:t>11.7</w:t>
      </w:r>
      <w:r w:rsidR="009D228B" w:rsidRPr="009D228B">
        <w:tab/>
      </w:r>
      <w:r w:rsidRPr="009D228B">
        <w:t>Právo na přístup</w:t>
      </w:r>
    </w:p>
    <w:p w14:paraId="51C4AB78" w14:textId="77777777" w:rsidR="00D11354" w:rsidRPr="00382BD8" w:rsidRDefault="00D11354" w:rsidP="00D11354">
      <w:pPr>
        <w:pStyle w:val="Textbezodsazen"/>
      </w:pPr>
      <w:r w:rsidRPr="00382BD8">
        <w:t>Za slova „odstranění vad Díla“ se doplňuje text „nebo Pojistné záruky za odstranění vad Díla“</w:t>
      </w:r>
    </w:p>
    <w:p w14:paraId="00F30EA9" w14:textId="48E3C7EF" w:rsidR="00D11354" w:rsidRPr="009D228B" w:rsidRDefault="00D11354" w:rsidP="009D228B">
      <w:pPr>
        <w:pStyle w:val="Nadpisbezsl1-2"/>
      </w:pPr>
      <w:r w:rsidRPr="009D228B">
        <w:t>11.10</w:t>
      </w:r>
      <w:r w:rsidR="009D228B" w:rsidRPr="009D228B">
        <w:tab/>
      </w:r>
      <w:r w:rsidRPr="009D228B">
        <w:t>Nesplněné závazky</w:t>
      </w:r>
    </w:p>
    <w:p w14:paraId="07862ABC" w14:textId="77777777" w:rsidR="00D11354" w:rsidRPr="00382BD8" w:rsidRDefault="00D11354" w:rsidP="00D11354">
      <w:pPr>
        <w:pStyle w:val="Textbezodsazen"/>
      </w:pPr>
      <w:r w:rsidRPr="00382BD8">
        <w:t>Za slova „odstranění vad Díla“ se doplňuje text „nebo Pojistné záruky za odstranění vad Díla“.</w:t>
      </w:r>
    </w:p>
    <w:p w14:paraId="412230C2" w14:textId="397DFF78" w:rsidR="00D11354" w:rsidRPr="009D228B" w:rsidRDefault="00D11354" w:rsidP="009D228B">
      <w:pPr>
        <w:pStyle w:val="Nadpisbezsl1-2"/>
      </w:pPr>
      <w:r w:rsidRPr="009D228B">
        <w:lastRenderedPageBreak/>
        <w:t>11.11</w:t>
      </w:r>
      <w:r w:rsidR="009D228B">
        <w:tab/>
      </w:r>
      <w:r w:rsidRPr="009D228B">
        <w:t>Úklid staveniště</w:t>
      </w:r>
    </w:p>
    <w:p w14:paraId="57B56C3D" w14:textId="77777777" w:rsidR="00D11354" w:rsidRPr="00382BD8" w:rsidRDefault="00D11354" w:rsidP="00D11354">
      <w:pPr>
        <w:pStyle w:val="Textbezodsazen"/>
      </w:pPr>
      <w:r w:rsidRPr="00382BD8">
        <w:t>Za slova „odstranění vad Díla“ se v prvním i druhém odstavci doplňuje text „nebo Pojistné záruky za odstranění vad Díla“.</w:t>
      </w:r>
    </w:p>
    <w:p w14:paraId="13975D63" w14:textId="0D264389" w:rsidR="00C96E7C" w:rsidRDefault="00C96E7C" w:rsidP="009D228B">
      <w:pPr>
        <w:pStyle w:val="Nadpisbezsl1-2"/>
      </w:pPr>
      <w:r>
        <w:t>13.1</w:t>
      </w:r>
      <w:r w:rsidR="009D228B">
        <w:tab/>
      </w:r>
      <w:r>
        <w:t xml:space="preserve">Právo na variaci </w:t>
      </w:r>
    </w:p>
    <w:p w14:paraId="11F50832" w14:textId="5647A65A"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 SM 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24C3892D" w:rsidR="00C96E7C" w:rsidRDefault="00C96E7C" w:rsidP="009D228B">
      <w:pPr>
        <w:pStyle w:val="Nadpisbezsl1-2"/>
      </w:pPr>
      <w:r>
        <w:t>13.5</w:t>
      </w:r>
      <w:r w:rsidR="009D228B">
        <w:tab/>
      </w:r>
      <w:r>
        <w:t>Podmíněné obnosy</w:t>
      </w:r>
    </w:p>
    <w:p w14:paraId="6ACFC5F2" w14:textId="77777777" w:rsidR="00C96E7C" w:rsidRDefault="00C96E7C" w:rsidP="00582C15">
      <w:pPr>
        <w:pStyle w:val="Textbezodsazen"/>
      </w:pPr>
      <w:r>
        <w:t>Podmíněné obnosy poskytnuty nebudou.</w:t>
      </w:r>
    </w:p>
    <w:p w14:paraId="3FE9B37A" w14:textId="3EF38E80" w:rsidR="00C96E7C" w:rsidRDefault="00643B60" w:rsidP="009D228B">
      <w:pPr>
        <w:pStyle w:val="Nadpisbezsl1-2"/>
      </w:pPr>
      <w:r w:rsidRPr="00643B60">
        <w:t>13.8</w:t>
      </w:r>
      <w:r w:rsidR="009D228B">
        <w:tab/>
      </w:r>
      <w:r w:rsidR="00C96E7C" w:rsidRPr="00643B60">
        <w:t>Úpravy</w:t>
      </w:r>
      <w:r w:rsidR="00582C15" w:rsidRPr="00643B60">
        <w:t xml:space="preserve"> </w:t>
      </w:r>
      <w:r w:rsidR="00071A0E">
        <w:t xml:space="preserve">cen </w:t>
      </w:r>
      <w:r w:rsidR="00582C15">
        <w:t>v </w:t>
      </w:r>
      <w:r w:rsidR="00C96E7C">
        <w:t xml:space="preserve">důsledku změn nákladů </w:t>
      </w:r>
    </w:p>
    <w:p w14:paraId="699CBC40" w14:textId="77777777" w:rsidR="00155906" w:rsidRPr="004456AB" w:rsidRDefault="00643B60" w:rsidP="009D228B">
      <w:pPr>
        <w:pStyle w:val="Nadpisbezsl1-2"/>
        <w:rPr>
          <w:b w:val="0"/>
          <w:strike/>
          <w:sz w:val="18"/>
          <w:szCs w:val="18"/>
        </w:rPr>
      </w:pPr>
      <w:r w:rsidRPr="004456AB">
        <w:rPr>
          <w:b w:val="0"/>
          <w:sz w:val="18"/>
          <w:szCs w:val="18"/>
        </w:rPr>
        <w:t>Úpravy cen v důsledku změn nákladů nejsou povoleny.</w:t>
      </w:r>
    </w:p>
    <w:p w14:paraId="47E022E5" w14:textId="60145913" w:rsidR="00155906" w:rsidRDefault="00155906" w:rsidP="009D228B">
      <w:pPr>
        <w:pStyle w:val="Nadpisbezsl1-2"/>
      </w:pPr>
      <w:r>
        <w:t>14.2</w:t>
      </w:r>
      <w:r w:rsidR="009D228B">
        <w:tab/>
      </w:r>
      <w:r>
        <w:t>Zálohová platba</w:t>
      </w:r>
    </w:p>
    <w:p w14:paraId="3B7B395C" w14:textId="1AF655C2" w:rsidR="00155906" w:rsidRPr="004456AB" w:rsidRDefault="00155906" w:rsidP="009D228B">
      <w:pPr>
        <w:pStyle w:val="Nadpisbezsl1-2"/>
        <w:rPr>
          <w:b w:val="0"/>
          <w:sz w:val="18"/>
          <w:szCs w:val="18"/>
        </w:rPr>
      </w:pPr>
      <w:r w:rsidRPr="004456AB">
        <w:rPr>
          <w:b w:val="0"/>
          <w:sz w:val="18"/>
          <w:szCs w:val="18"/>
        </w:rPr>
        <w:t>Text Pod-článku 14.2 [</w:t>
      </w:r>
      <w:r w:rsidRPr="004456AB">
        <w:rPr>
          <w:b w:val="0"/>
          <w:i/>
          <w:sz w:val="18"/>
          <w:szCs w:val="18"/>
        </w:rPr>
        <w:t>Zálohová platba</w:t>
      </w:r>
      <m:oMath>
        <m:r>
          <m:rPr>
            <m:sty m:val="bi"/>
          </m:rPr>
          <w:rPr>
            <w:rFonts w:ascii="Cambria Math" w:hAnsi="Cambria Math"/>
            <w:sz w:val="18"/>
            <w:szCs w:val="18"/>
          </w:rPr>
          <m:t>]</m:t>
        </m:r>
      </m:oMath>
      <w:r w:rsidRPr="004456AB">
        <w:rPr>
          <w:b w:val="0"/>
          <w:sz w:val="18"/>
          <w:szCs w:val="18"/>
        </w:rPr>
        <w:t xml:space="preserve"> se odstraňuje a nahraz</w:t>
      </w:r>
      <w:r w:rsidR="00432CCA" w:rsidRPr="004456AB">
        <w:rPr>
          <w:b w:val="0"/>
          <w:sz w:val="18"/>
          <w:szCs w:val="18"/>
        </w:rPr>
        <w:t>uje se textem:</w:t>
      </w:r>
    </w:p>
    <w:p w14:paraId="7A81A10E" w14:textId="230DB80B"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5A0C7E4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2C56900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0FDFB1D6"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13B6240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4D91E13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07AA4D1"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2C11E6F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(g)</w:t>
      </w:r>
      <w:r w:rsidRPr="00382BD8">
        <w:rPr>
          <w:rFonts w:asciiTheme="minorHAnsi" w:eastAsia="Calibri" w:hAnsiTheme="minorHAnsi"/>
          <w:sz w:val="18"/>
          <w:szCs w:val="18"/>
        </w:rPr>
        <w:tab/>
        <w:t>Objednatel musí Bankovní záruku za zálohu nebo Pojistnou záruku za zálohu vrátit Zhotoviteli:</w:t>
      </w:r>
    </w:p>
    <w:p w14:paraId="45D5F063"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t xml:space="preserve">do 30 dnů ode dne doručení posledního daňového dokladu v případě kdy byla zálohová platba zúčtována v plné výši, nebo </w:t>
      </w:r>
    </w:p>
    <w:p w14:paraId="3B73E653" w14:textId="5A70AB0A"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4AD8EA24" w14:textId="6050837F"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 xml:space="preserve">do 30 dnů poté, co došlo k plnění z Bankovní záruky za zálohu nebo Pojistné záruky za zálohu </w:t>
      </w:r>
      <w:proofErr w:type="gramStart"/>
      <w:r w:rsidRPr="00382BD8">
        <w:rPr>
          <w:rFonts w:asciiTheme="minorHAnsi" w:eastAsia="Calibri" w:hAnsiTheme="minorHAnsi"/>
          <w:sz w:val="18"/>
          <w:szCs w:val="18"/>
        </w:rPr>
        <w:t xml:space="preserve">výstavcem </w:t>
      </w:r>
      <w:r w:rsidRPr="00382BD8">
        <w:rPr>
          <w:rFonts w:eastAsia="Calibri"/>
        </w:rPr>
        <w:t>.</w:t>
      </w:r>
      <w:proofErr w:type="gramEnd"/>
    </w:p>
    <w:p w14:paraId="20E1767A" w14:textId="1DB52F01" w:rsidR="00432CCA" w:rsidRPr="00382BD8" w:rsidRDefault="00432CCA" w:rsidP="00432CCA">
      <w:pPr>
        <w:pStyle w:val="Textbezodsazen"/>
      </w:pPr>
      <w:r w:rsidRPr="00382BD8">
        <w:rPr>
          <w:rFonts w:eastAsia="Calibri"/>
        </w:rPr>
        <w:t>Pokud zálohová platba není v Příloze k nabídce uvedena, tento Pod-článek se nepoužije.“</w:t>
      </w:r>
    </w:p>
    <w:p w14:paraId="3FEE9527" w14:textId="27415766" w:rsidR="00C96E7C" w:rsidRPr="00382BD8" w:rsidRDefault="00432CCA" w:rsidP="009D228B">
      <w:pPr>
        <w:pStyle w:val="Nadpisbezsl1-2"/>
      </w:pPr>
      <w:r>
        <w:t>14.2</w:t>
      </w:r>
      <w:r w:rsidR="00C96E7C">
        <w:t xml:space="preserve"> </w:t>
      </w:r>
      <w:r w:rsidR="004718E5">
        <w:tab/>
      </w:r>
      <w:r w:rsidR="00EA61D3" w:rsidRPr="00382BD8">
        <w:t>Podmínky p</w:t>
      </w:r>
      <w:r w:rsidRPr="00382BD8">
        <w:t>os</w:t>
      </w:r>
      <w:r w:rsidR="00EA61D3" w:rsidRPr="00382BD8">
        <w:t xml:space="preserve">kytnutí zálohové platby </w:t>
      </w:r>
      <w:r w:rsidR="00C96E7C" w:rsidRPr="00382BD8">
        <w:t xml:space="preserve"> </w:t>
      </w:r>
    </w:p>
    <w:p w14:paraId="207CAA08" w14:textId="269481FB" w:rsidR="000854BE" w:rsidRPr="00C732F0" w:rsidRDefault="000854BE" w:rsidP="000854BE">
      <w:pPr>
        <w:pStyle w:val="Textbezodsazen"/>
      </w:pPr>
      <w:r w:rsidRPr="004B742B">
        <w:rPr>
          <w:rFonts w:eastAsia="Calibri"/>
        </w:rPr>
        <w:t>Pokud zálohová platba není v Příloze k nabídce uvedena, tento Pod-článek se nepoužije.</w:t>
      </w:r>
    </w:p>
    <w:p w14:paraId="46F4BE0D" w14:textId="41E7FDEB" w:rsidR="00C96E7C" w:rsidRDefault="0086427D" w:rsidP="00582C15">
      <w:pPr>
        <w:pStyle w:val="Textbezodsazen"/>
      </w:pPr>
      <w:r>
        <w:lastRenderedPageBreak/>
        <w:t>V případě poskytnutí zálohové platby bude tato</w:t>
      </w:r>
      <w:r w:rsidR="00C96E7C">
        <w:t xml:space="preserve"> poskytnuta Zhotoviteli na základě písemné žádosti Zhotovitele (jejíž součástí bude zálohová faktura, případně samostatné zálohové faktury pro výdaje způsobilé ke spolufinancování ze zdrojů EU</w:t>
      </w:r>
      <w:r w:rsidR="00582C15">
        <w:t xml:space="preserve"> a </w:t>
      </w:r>
      <w:r w:rsidR="00C96E7C">
        <w:t>pro výdaje nezpůsobilé ke spolufinancování ze zdrojů EU), která musí splňovat podmínky pro její podání</w:t>
      </w:r>
      <w:r w:rsidR="00582C15">
        <w:t xml:space="preserve"> a </w:t>
      </w:r>
      <w:r w:rsidR="00C96E7C">
        <w:t>kterou může Zhotovitel podat Objednateli nejdříve po uplynutí 60 dnů od účinnosti Smlouvy. Vzor žádosti je uveden</w:t>
      </w:r>
      <w:r w:rsidR="00582C15">
        <w:t xml:space="preserve"> v </w:t>
      </w:r>
      <w:r w:rsidR="00C96E7C">
        <w:t xml:space="preserve">Příloze č. </w:t>
      </w:r>
      <w:proofErr w:type="gramStart"/>
      <w:r>
        <w:t xml:space="preserve">9  </w:t>
      </w:r>
      <w:r w:rsidR="00005616">
        <w:t>Smlouvy</w:t>
      </w:r>
      <w:proofErr w:type="gramEnd"/>
      <w:r w:rsidR="00582C15">
        <w:t xml:space="preserve"> o </w:t>
      </w:r>
      <w:r w:rsidR="00C96E7C">
        <w:t xml:space="preserve">dílo.  </w:t>
      </w:r>
    </w:p>
    <w:p w14:paraId="362BC261" w14:textId="5C7D02F2"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w:t>
      </w:r>
      <w:r w:rsidRPr="00F97170">
        <w:t>rovnající se</w:t>
      </w:r>
      <w:r w:rsidR="00A540B9" w:rsidRPr="00F97170">
        <w:t xml:space="preserve"> 20 % </w:t>
      </w:r>
      <w:r w:rsidRPr="00F97170">
        <w:t>smluvní hodnoty</w:t>
      </w:r>
      <w:r>
        <w:t xml:space="preserve">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47CCCBEB"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16B7D78E"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25D52C9E"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7E1D6E8E" w14:textId="77777777"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4A273087" w14:textId="05DEE209" w:rsidR="00C96E7C" w:rsidRPr="00382BD8" w:rsidRDefault="00C96E7C" w:rsidP="00152D40">
      <w:pPr>
        <w:pStyle w:val="slovanseznam"/>
        <w:numPr>
          <w:ilvl w:val="0"/>
          <w:numId w:val="5"/>
        </w:numPr>
        <w:jc w:val="both"/>
      </w:pPr>
      <w:r>
        <w:t xml:space="preserve">V návaznosti na toto oznámení je Zhotovitel zároveň povinen nejpozději do 30 dnů ode dne uplynutí zálohovaného období předat Objednateli Bankovní záruku </w:t>
      </w:r>
      <w:r w:rsidR="00EA61D3" w:rsidRPr="00382BD8">
        <w:t xml:space="preserve">za zálohu nebo Pojistnou záruku za zálohu </w:t>
      </w:r>
      <w:r w:rsidRPr="00382BD8">
        <w:t xml:space="preserve">splňující ustanovení pod-článku 14.2 Zvláštních podmínek, tj. kromě dalšího, bude Objednateli předaná Bankovní záruka </w:t>
      </w:r>
      <w:r w:rsidR="00EA61D3" w:rsidRPr="00382BD8">
        <w:t xml:space="preserve">za zálohu nebo Pojistná záruka za zálohu </w:t>
      </w:r>
      <w:r w:rsidRPr="00382BD8">
        <w:t>platná</w:t>
      </w:r>
      <w:r w:rsidR="00582C15" w:rsidRPr="00382BD8">
        <w:t xml:space="preserve"> a </w:t>
      </w:r>
      <w:r w:rsidRPr="00382BD8">
        <w:t>vymahatelná po dobu</w:t>
      </w:r>
      <w:r w:rsidR="00582C15" w:rsidRPr="00382BD8">
        <w:t xml:space="preserve"> o </w:t>
      </w:r>
      <w:r w:rsidRPr="00382BD8">
        <w:t>60 dnů delší, než je Zhotovitelem oznámené prodloužené zálohované období dle bodu 1.</w:t>
      </w:r>
    </w:p>
    <w:p w14:paraId="5C7D7718" w14:textId="77777777" w:rsidR="00C96E7C" w:rsidRDefault="00C96E7C" w:rsidP="00152D40">
      <w:pPr>
        <w:pStyle w:val="slovanseznam"/>
        <w:numPr>
          <w:ilvl w:val="0"/>
          <w:numId w:val="5"/>
        </w:numPr>
        <w:jc w:val="both"/>
      </w:pPr>
      <w:r w:rsidRPr="00382BD8">
        <w:t>Nezúčtovaná část zálohové platby</w:t>
      </w:r>
      <w:r w:rsidR="00582C15" w:rsidRPr="00382BD8">
        <w:t xml:space="preserve"> v </w:t>
      </w:r>
      <w:r w:rsidRPr="00382BD8">
        <w:t>zálohovaném období musí být</w:t>
      </w:r>
      <w:r w:rsidR="00582C15" w:rsidRPr="00382BD8">
        <w:t xml:space="preserve"> v </w:t>
      </w:r>
      <w:r w:rsidRPr="00382BD8">
        <w:t xml:space="preserve">prodlouženém </w:t>
      </w:r>
      <w:r>
        <w:t>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544EBB92" w14:textId="7ABA711A" w:rsidR="00C96E7C" w:rsidRPr="00382BD8" w:rsidRDefault="00C96E7C" w:rsidP="00152D40">
      <w:pPr>
        <w:pStyle w:val="slovanseznam"/>
        <w:numPr>
          <w:ilvl w:val="0"/>
          <w:numId w:val="5"/>
        </w:numPr>
        <w:jc w:val="both"/>
      </w:pPr>
      <w:r>
        <w:t>K oznámení</w:t>
      </w:r>
      <w:r w:rsidR="00582C15">
        <w:t xml:space="preserve"> o </w:t>
      </w:r>
      <w:r>
        <w:t xml:space="preserve">prodloužení zálohovaného období, se současným prodloužením Bankovní </w:t>
      </w:r>
      <w:r w:rsidRPr="00382BD8">
        <w:t>záruky</w:t>
      </w:r>
      <w:r w:rsidR="00EA61D3" w:rsidRPr="00382BD8">
        <w:t xml:space="preserve"> za zálohu nebo Pojistné záruky za zálohu</w:t>
      </w:r>
      <w:r w:rsidRPr="00382BD8">
        <w:t>, lze</w:t>
      </w:r>
      <w:r w:rsidR="00582C15" w:rsidRPr="00382BD8">
        <w:t xml:space="preserve"> v </w:t>
      </w:r>
      <w:r w:rsidRPr="00382BD8">
        <w:t>případech, kdykoli je předchozí podrobný Harmonogram</w:t>
      </w:r>
      <w:r w:rsidR="00582C15" w:rsidRPr="00382BD8">
        <w:t xml:space="preserve"> v </w:t>
      </w:r>
      <w:r w:rsidRPr="00382BD8">
        <w:t>rozporu se skutečným postupem, přistoupit opakovaně,</w:t>
      </w:r>
      <w:r w:rsidR="00582C15" w:rsidRPr="00382BD8">
        <w:t xml:space="preserve"> a </w:t>
      </w:r>
      <w:r w:rsidRPr="00382BD8">
        <w:t>to při splnění shodných podmínek, za kterých došlo</w:t>
      </w:r>
      <w:r w:rsidR="00582C15" w:rsidRPr="00382BD8">
        <w:t xml:space="preserve"> k </w:t>
      </w:r>
      <w:r w:rsidRPr="00382BD8">
        <w:t xml:space="preserve">prodloužení zálohovaného období. </w:t>
      </w:r>
    </w:p>
    <w:p w14:paraId="6B7EA06F" w14:textId="77777777" w:rsidR="00C96E7C" w:rsidRPr="00382BD8" w:rsidRDefault="00C96E7C" w:rsidP="00152D40">
      <w:pPr>
        <w:pStyle w:val="slovanseznam"/>
        <w:numPr>
          <w:ilvl w:val="0"/>
          <w:numId w:val="5"/>
        </w:numPr>
        <w:jc w:val="both"/>
      </w:pPr>
      <w:r w:rsidRPr="00382BD8">
        <w:t>V případě:</w:t>
      </w:r>
    </w:p>
    <w:p w14:paraId="73DDBEB4" w14:textId="5C7354C9" w:rsidR="00C96E7C" w:rsidRDefault="00C96E7C" w:rsidP="00C732F0">
      <w:pPr>
        <w:pStyle w:val="slovanseznam2"/>
        <w:jc w:val="both"/>
      </w:pPr>
      <w:r w:rsidRPr="00382BD8">
        <w:t>kdy Zhotovitel dle bodu 1 neoznámí prodloužení zálohovaného období, nebo nepředá Objednateli Bankovní záruku</w:t>
      </w:r>
      <w:r w:rsidR="00EA61D3" w:rsidRPr="00382BD8">
        <w:t xml:space="preserve"> za zálohu nebo Pojistnou záruku za zálohu</w:t>
      </w:r>
      <w:r w:rsidRPr="00382BD8">
        <w:t xml:space="preserve"> (viz bod 2), je povinen vrátit Objednateli nezúčtovanou část poskytnuté zálohové </w:t>
      </w:r>
      <w:r>
        <w:t>platby,</w:t>
      </w:r>
      <w:r w:rsidR="00582C15">
        <w:t xml:space="preserve"> a </w:t>
      </w:r>
      <w:r>
        <w:t>to do 30 dnů od uplynutí zálohovaného/prodlouženého zálohovaného období;</w:t>
      </w:r>
    </w:p>
    <w:p w14:paraId="1CE9ED50" w14:textId="77777777" w:rsidR="00C96E7C" w:rsidRDefault="00C96E7C" w:rsidP="00C732F0">
      <w:pPr>
        <w:pStyle w:val="slovanseznam2"/>
        <w:jc w:val="both"/>
      </w:pPr>
      <w:r>
        <w:lastRenderedPageBreak/>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5541DB85" w14:textId="77777777"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A8F65C4"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4A3FF1FC" w14:textId="77777777" w:rsidR="00C96E7C" w:rsidRDefault="00C96E7C" w:rsidP="00582C15">
      <w:pPr>
        <w:pStyle w:val="Textbezodsazen"/>
      </w:pPr>
      <w:r>
        <w:t xml:space="preserve">Celkový součet požadovaných zálohových plateb nesmí překročit Smluvní cenu. </w:t>
      </w:r>
    </w:p>
    <w:p w14:paraId="12332BF6" w14:textId="40D86366" w:rsidR="00C96E7C" w:rsidRDefault="00C96E7C" w:rsidP="009D228B">
      <w:pPr>
        <w:pStyle w:val="Nadpisbezsl1-2"/>
      </w:pPr>
      <w:r>
        <w:t>14.5 Technologické materiály určené pro dílo</w:t>
      </w:r>
    </w:p>
    <w:p w14:paraId="502A46EC" w14:textId="77777777" w:rsidR="00C96E7C" w:rsidRDefault="00C96E7C" w:rsidP="00582C15">
      <w:pPr>
        <w:pStyle w:val="Textbezodsazen"/>
      </w:pPr>
      <w:r>
        <w:t>Pod-článek 14.5 se nepoužije.</w:t>
      </w:r>
    </w:p>
    <w:p w14:paraId="65B48CA3" w14:textId="6EA1EF95" w:rsidR="007B37D3" w:rsidRDefault="007B37D3" w:rsidP="009D228B">
      <w:pPr>
        <w:pStyle w:val="Nadpisbezsl1-2"/>
      </w:pPr>
      <w:r w:rsidRPr="00025F79">
        <w:t>14.6</w:t>
      </w:r>
      <w:r w:rsidR="009D228B">
        <w:tab/>
      </w:r>
      <w:r w:rsidRPr="00025F79">
        <w:t>Vydání potvrzení průběžné platby</w:t>
      </w:r>
    </w:p>
    <w:p w14:paraId="44402496" w14:textId="69FC001A" w:rsidR="00252B62" w:rsidRPr="00382BD8" w:rsidRDefault="00EA61D3" w:rsidP="00252B62">
      <w:pPr>
        <w:jc w:val="both"/>
      </w:pPr>
      <w:r w:rsidRPr="00382BD8">
        <w:t>V páté</w:t>
      </w:r>
      <w:r w:rsidR="00252B62" w:rsidRPr="00382BD8">
        <w:t>m odstavci se text písm.(c) ruší a nahrazuje textem:</w:t>
      </w:r>
    </w:p>
    <w:p w14:paraId="6CBAD398" w14:textId="0E392C91" w:rsidR="00252B62" w:rsidRPr="00382BD8" w:rsidRDefault="00252B62" w:rsidP="0086427D">
      <w:pPr>
        <w:pStyle w:val="Textbezodsazen"/>
        <w:ind w:left="709" w:hanging="425"/>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1CD128B0" w14:textId="68AFF523" w:rsidR="007B37D3" w:rsidRPr="00025F79" w:rsidRDefault="007B37D3" w:rsidP="007B37D3">
      <w:pPr>
        <w:jc w:val="both"/>
        <w:rPr>
          <w:i/>
        </w:rPr>
      </w:pPr>
      <w:r w:rsidRPr="00025F79">
        <w:rPr>
          <w:i/>
        </w:rPr>
        <w:t>Do pátého odstavce se za pododstavec písm.(f) doplňuje další pododstavec písm.(g):</w:t>
      </w:r>
    </w:p>
    <w:p w14:paraId="637B9AFB" w14:textId="676B9FAB" w:rsidR="007B37D3" w:rsidRPr="00025F79" w:rsidRDefault="0086427D" w:rsidP="0086427D">
      <w:pPr>
        <w:ind w:left="709" w:hanging="425"/>
        <w:jc w:val="both"/>
      </w:pPr>
      <w:r>
        <w:t>„</w:t>
      </w:r>
      <w:r w:rsidR="007B37D3" w:rsidRPr="00025F79">
        <w:t xml:space="preserve">(g) neprokáže znovu </w:t>
      </w:r>
      <w:r w:rsidR="005835D0" w:rsidRPr="00025F79">
        <w:t>splnění kvalifikace p</w:t>
      </w:r>
      <w:r w:rsidR="007B37D3" w:rsidRPr="00025F79">
        <w:t>o převodu podnikatelské činnosti či její části podle Pod-článku 1.7 [Postoupení],</w:t>
      </w:r>
      <w:r>
        <w:t>“</w:t>
      </w:r>
    </w:p>
    <w:p w14:paraId="5160B211" w14:textId="5309B8D0" w:rsidR="00C96E7C" w:rsidRDefault="00C96E7C" w:rsidP="009D228B">
      <w:pPr>
        <w:pStyle w:val="Nadpisbezsl1-2"/>
      </w:pPr>
      <w:r>
        <w:t>14.6</w:t>
      </w:r>
      <w:r w:rsidR="004718E5">
        <w:tab/>
      </w:r>
      <w:r>
        <w:t>Částka,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67B50243" w:rsidR="00C96E7C" w:rsidRDefault="00C96E7C" w:rsidP="009D228B">
      <w:pPr>
        <w:pStyle w:val="Nadpisbezsl1-2"/>
      </w:pPr>
      <w:r>
        <w:t>14.6</w:t>
      </w:r>
      <w:r w:rsidR="004718E5">
        <w:tab/>
      </w:r>
      <w:r>
        <w:t>Minimální částka Potvrzení průběžné platby</w:t>
      </w:r>
    </w:p>
    <w:p w14:paraId="7A06F5BC" w14:textId="468579A0" w:rsidR="00C96E7C" w:rsidRPr="00A540B9" w:rsidRDefault="00C96E7C" w:rsidP="00582C15">
      <w:pPr>
        <w:pStyle w:val="Textbezodsazen"/>
        <w:rPr>
          <w:strike/>
          <w:highlight w:val="green"/>
        </w:rPr>
      </w:pPr>
      <w:r>
        <w:t xml:space="preserve">Minimální částka Potvrzení průběžné platby není stanovena. </w:t>
      </w:r>
    </w:p>
    <w:p w14:paraId="780E1EBC" w14:textId="5C9F90AF" w:rsidR="00C96E7C" w:rsidRDefault="00C96E7C" w:rsidP="009D228B">
      <w:pPr>
        <w:pStyle w:val="Nadpisbezsl1-2"/>
      </w:pPr>
      <w:r>
        <w:t>14.15</w:t>
      </w:r>
      <w:r w:rsidR="004718E5">
        <w:tab/>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6EAF4D7" w:rsidR="0083024A" w:rsidRPr="00025F79" w:rsidRDefault="004718E5" w:rsidP="009D228B">
      <w:pPr>
        <w:pStyle w:val="Nadpisbezsl1-2"/>
      </w:pPr>
      <w:r>
        <w:t>15.2</w:t>
      </w:r>
      <w:r>
        <w:tab/>
      </w:r>
      <w:r w:rsidR="0083024A" w:rsidRPr="00025F79">
        <w:t>Odstoupení objednatelem</w:t>
      </w:r>
    </w:p>
    <w:p w14:paraId="7230FDE9" w14:textId="192FE433" w:rsidR="0083024A" w:rsidRPr="00025F79" w:rsidRDefault="0083024A" w:rsidP="0083024A">
      <w:pPr>
        <w:jc w:val="both"/>
      </w:pPr>
      <w:r w:rsidRPr="00025F79">
        <w:t xml:space="preserve">Dosavadní text prvního odstavce </w:t>
      </w:r>
      <w:r w:rsidR="006C4F6E" w:rsidRPr="00025F79">
        <w:t xml:space="preserve">v pododstavci </w:t>
      </w:r>
      <w:r w:rsidRPr="00025F79">
        <w:t>písm.(d) se ruší a nahrazuje textem:</w:t>
      </w:r>
    </w:p>
    <w:p w14:paraId="65F317E2" w14:textId="587E7F5B" w:rsidR="0083024A" w:rsidRPr="00025F79" w:rsidRDefault="0086427D" w:rsidP="0086427D">
      <w:pPr>
        <w:ind w:left="709" w:hanging="425"/>
        <w:jc w:val="both"/>
      </w:pPr>
      <w:r>
        <w:t>„</w:t>
      </w:r>
      <w:r w:rsidR="0083024A" w:rsidRPr="00025F79">
        <w:t xml:space="preserve">(d) zadá celé Dílo </w:t>
      </w:r>
      <w:r w:rsidR="00382BD8">
        <w:t>P</w:t>
      </w:r>
      <w:r w:rsidR="0083024A" w:rsidRPr="00025F79">
        <w:t>odzhotoviteli, postoupí Smlouvu nebo převede podnikatelskou činnost či její část bez požadované dohody či souhlasu Objednatele,</w:t>
      </w:r>
      <w:r>
        <w:t>“</w:t>
      </w:r>
    </w:p>
    <w:p w14:paraId="26E409BB" w14:textId="701A6E6B" w:rsidR="00C96E7C" w:rsidRDefault="00C96E7C" w:rsidP="009D228B">
      <w:pPr>
        <w:pStyle w:val="Nadpisbezsl1-2"/>
      </w:pPr>
      <w:r>
        <w:t>18.1</w:t>
      </w:r>
      <w:r w:rsidR="009D228B">
        <w:tab/>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E22F87F" w14:textId="73EE366C" w:rsidR="00C96E7C" w:rsidRDefault="00C96E7C" w:rsidP="009D228B">
      <w:pPr>
        <w:pStyle w:val="Nadpisbezsl1-2"/>
      </w:pPr>
      <w:r>
        <w:lastRenderedPageBreak/>
        <w:t>18.2</w:t>
      </w:r>
      <w:r w:rsidR="009D228B">
        <w:tab/>
      </w:r>
      <w:r>
        <w:t>Pojištění díla</w:t>
      </w:r>
      <w:r w:rsidR="00582C15">
        <w:t xml:space="preserve"> a </w:t>
      </w:r>
      <w:r>
        <w:t>vyb</w:t>
      </w:r>
      <w:r w:rsidR="00582C15">
        <w:t>a</w:t>
      </w:r>
      <w:r>
        <w:t>ven</w:t>
      </w:r>
      <w:r w:rsidR="00582C15">
        <w:t>í</w:t>
      </w:r>
      <w:r>
        <w:t xml:space="preserve"> zhotovitele</w:t>
      </w:r>
    </w:p>
    <w:p w14:paraId="4EA41A45" w14:textId="5EA2BF97" w:rsidR="00316A98" w:rsidRPr="00316A98" w:rsidRDefault="00316A98" w:rsidP="00AC2915">
      <w:pPr>
        <w:pStyle w:val="Textbezodsazen"/>
      </w:pPr>
      <w:r w:rsidRPr="00316A98">
        <w:t>Zhotovitel je povinen uzavřít pojistnou smlouvu na majetkové pojištění „</w:t>
      </w:r>
      <w:proofErr w:type="spellStart"/>
      <w:r w:rsidRPr="00316A98">
        <w:t>all</w:t>
      </w:r>
      <w:proofErr w:type="spellEnd"/>
      <w:r w:rsidRPr="00316A98">
        <w:t xml:space="preserve"> risk“ dle pod-článku 18.2 s pojistným plněním sjednaným minimálně ve výši nabídkové ceny (bez DPH) uvedené v Dopisu nabídky.</w:t>
      </w: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w:t>
      </w:r>
      <w:proofErr w:type="spellStart"/>
      <w:r w:rsidRPr="00316A98">
        <w:t>all-risks</w:t>
      </w:r>
      <w:proofErr w:type="spellEnd"/>
      <w:r w:rsidRPr="00316A98">
        <w:t>)</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t>po</w:t>
      </w:r>
      <w:r w:rsidR="00316A98" w:rsidRPr="00316A98">
        <w:t>jištění křížové odpovědnosti zhotovitele a jeho Podzhotovitelů</w:t>
      </w:r>
    </w:p>
    <w:p w14:paraId="5FAA8C71"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11734085" w14:textId="4C332D96" w:rsidR="00C96E7C" w:rsidRDefault="00C96E7C" w:rsidP="009D228B">
      <w:pPr>
        <w:pStyle w:val="Nadpisbezsl1-2"/>
      </w:pPr>
      <w:r>
        <w:t>20.2 až 20.8</w:t>
      </w:r>
      <w:r w:rsidR="009D228B">
        <w:tab/>
      </w:r>
      <w:r>
        <w:t>Rozhodování sporů</w:t>
      </w:r>
    </w:p>
    <w:p w14:paraId="0D7EDE80" w14:textId="77777777" w:rsidR="00C96E7C" w:rsidRDefault="00C96E7C" w:rsidP="00582C15">
      <w:pPr>
        <w:pStyle w:val="Textbezodsazen"/>
      </w:pPr>
      <w:r>
        <w:t>Rozhodování sporů je upraveno dle varianty B.</w:t>
      </w:r>
    </w:p>
    <w:p w14:paraId="572A801B" w14:textId="77777777" w:rsidR="00C732F0" w:rsidRDefault="00C732F0" w:rsidP="00C732F0">
      <w:pPr>
        <w:jc w:val="both"/>
      </w:pPr>
    </w:p>
    <w:p w14:paraId="14818113" w14:textId="77777777" w:rsidR="00C732F0" w:rsidRDefault="00C732F0" w:rsidP="00C732F0">
      <w:pPr>
        <w:jc w:val="both"/>
      </w:pPr>
    </w:p>
    <w:p w14:paraId="474173A5" w14:textId="77777777" w:rsidR="00C732F0" w:rsidRDefault="00C732F0" w:rsidP="00C732F0">
      <w:pPr>
        <w:jc w:val="both"/>
      </w:pPr>
    </w:p>
    <w:sectPr w:rsidR="00C732F0" w:rsidSect="00E33F3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C200DF" w14:textId="77777777" w:rsidR="00DC61F6" w:rsidRDefault="00DC61F6" w:rsidP="00962258">
      <w:pPr>
        <w:spacing w:after="0" w:line="240" w:lineRule="auto"/>
      </w:pPr>
      <w:r>
        <w:separator/>
      </w:r>
    </w:p>
  </w:endnote>
  <w:endnote w:type="continuationSeparator" w:id="0">
    <w:p w14:paraId="7A93D7C6" w14:textId="77777777" w:rsidR="00DC61F6" w:rsidRDefault="00DC61F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9D228B" w:rsidRPr="003462EB" w14:paraId="1868D0B0" w14:textId="77777777" w:rsidTr="009223E5">
      <w:tc>
        <w:tcPr>
          <w:tcW w:w="851" w:type="dxa"/>
          <w:tcMar>
            <w:left w:w="0" w:type="dxa"/>
            <w:right w:w="0" w:type="dxa"/>
          </w:tcMar>
          <w:vAlign w:val="bottom"/>
        </w:tcPr>
        <w:p w14:paraId="1526CD9B" w14:textId="6E85F30B" w:rsidR="009D228B" w:rsidRPr="00B8518B" w:rsidRDefault="009D228B" w:rsidP="009D22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c>
        <w:tcPr>
          <w:tcW w:w="7739" w:type="dxa"/>
          <w:vAlign w:val="bottom"/>
        </w:tcPr>
        <w:p w14:paraId="0CAA794C" w14:textId="77777777" w:rsidR="009D228B" w:rsidRDefault="009D228B" w:rsidP="009223E5">
          <w:pPr>
            <w:pStyle w:val="Zpatvlevo"/>
          </w:pPr>
          <w:r>
            <w:t xml:space="preserve">Příloha k nabídce </w:t>
          </w:r>
        </w:p>
        <w:p w14:paraId="02FBFEC0" w14:textId="01C10345" w:rsidR="009D228B" w:rsidRPr="00352421" w:rsidRDefault="009D228B"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705D0C">
            <w:rPr>
              <w:rStyle w:val="Tun"/>
              <w:b w:val="0"/>
              <w:bCs/>
              <w:noProof/>
            </w:rPr>
            <w:t>Chyba! V dokumentu není žádný text v zadaném stylu.</w:t>
          </w:r>
          <w:r w:rsidRPr="00352421">
            <w:rPr>
              <w:rStyle w:val="Tun"/>
            </w:rPr>
            <w:fldChar w:fldCharType="end"/>
          </w:r>
        </w:p>
      </w:tc>
    </w:tr>
  </w:tbl>
  <w:p w14:paraId="081AA79E" w14:textId="77777777" w:rsidR="009D228B" w:rsidRPr="00BF6DA5" w:rsidRDefault="009D22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D228B" w:rsidRPr="009E09BE" w14:paraId="35118B36" w14:textId="77777777" w:rsidTr="009223E5">
      <w:tc>
        <w:tcPr>
          <w:tcW w:w="7797" w:type="dxa"/>
          <w:tcMar>
            <w:left w:w="0" w:type="dxa"/>
            <w:right w:w="0" w:type="dxa"/>
          </w:tcMar>
          <w:vAlign w:val="bottom"/>
        </w:tcPr>
        <w:p w14:paraId="7E53BF45" w14:textId="77777777" w:rsidR="009D228B" w:rsidRDefault="009D228B" w:rsidP="009223E5">
          <w:pPr>
            <w:pStyle w:val="Zpatvpravo"/>
          </w:pPr>
          <w:r>
            <w:t xml:space="preserve">Příloha k nabídce </w:t>
          </w:r>
        </w:p>
        <w:p w14:paraId="6DDDC475" w14:textId="1338EB0B" w:rsidR="009D228B" w:rsidRPr="00352421" w:rsidRDefault="009D228B"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705D0C">
            <w:rPr>
              <w:rStyle w:val="Tun"/>
              <w:b w:val="0"/>
              <w:bCs/>
              <w:noProof/>
            </w:rPr>
            <w:t>Chyba! V dokumentu není žádný text v zadaném stylu.</w:t>
          </w:r>
          <w:r w:rsidRPr="00352421">
            <w:rPr>
              <w:rStyle w:val="Tun"/>
            </w:rPr>
            <w:fldChar w:fldCharType="end"/>
          </w:r>
        </w:p>
      </w:tc>
      <w:tc>
        <w:tcPr>
          <w:tcW w:w="851" w:type="dxa"/>
          <w:vAlign w:val="bottom"/>
        </w:tcPr>
        <w:p w14:paraId="6FC6B4C3" w14:textId="2C3CD594" w:rsidR="009D228B" w:rsidRPr="009E09BE" w:rsidRDefault="009D228B"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r>
  </w:tbl>
  <w:p w14:paraId="7D165F85" w14:textId="77777777" w:rsidR="009D228B" w:rsidRPr="00B8518B" w:rsidRDefault="009D228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472FD" w14:textId="408174B9" w:rsidR="009D228B" w:rsidRPr="00B8518B" w:rsidRDefault="009D228B" w:rsidP="00B172EC">
    <w:pPr>
      <w:pStyle w:val="Zpat"/>
      <w:rPr>
        <w:sz w:val="2"/>
        <w:szCs w:val="2"/>
      </w:rPr>
    </w:pPr>
  </w:p>
  <w:p w14:paraId="2BE96979" w14:textId="77777777" w:rsidR="009D228B" w:rsidRDefault="009D228B" w:rsidP="00B172EC">
    <w:pPr>
      <w:pStyle w:val="Zpat"/>
      <w:rPr>
        <w:rFonts w:cs="Calibri"/>
        <w:szCs w:val="12"/>
      </w:rPr>
    </w:pPr>
  </w:p>
  <w:p w14:paraId="34801509" w14:textId="01FC55E0" w:rsidR="009D228B" w:rsidRDefault="009D228B"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22FB05" w14:textId="77777777" w:rsidR="00DC61F6" w:rsidRDefault="00DC61F6" w:rsidP="00962258">
      <w:pPr>
        <w:spacing w:after="0" w:line="240" w:lineRule="auto"/>
      </w:pPr>
      <w:r>
        <w:separator/>
      </w:r>
    </w:p>
  </w:footnote>
  <w:footnote w:type="continuationSeparator" w:id="0">
    <w:p w14:paraId="2EC8C1B8" w14:textId="77777777" w:rsidR="00DC61F6" w:rsidRDefault="00DC61F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228B" w14:paraId="5FFCAC35" w14:textId="77777777" w:rsidTr="00B22106">
      <w:trPr>
        <w:trHeight w:hRule="exact" w:val="936"/>
      </w:trPr>
      <w:tc>
        <w:tcPr>
          <w:tcW w:w="1361" w:type="dxa"/>
          <w:tcMar>
            <w:left w:w="0" w:type="dxa"/>
            <w:right w:w="0" w:type="dxa"/>
          </w:tcMar>
        </w:tcPr>
        <w:p w14:paraId="739ABE72"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12890810" w14:textId="77777777" w:rsidR="009D228B" w:rsidRDefault="009D228B" w:rsidP="00FC6389">
          <w:pPr>
            <w:pStyle w:val="Zpat"/>
          </w:pPr>
        </w:p>
      </w:tc>
      <w:tc>
        <w:tcPr>
          <w:tcW w:w="5756" w:type="dxa"/>
          <w:shd w:val="clear" w:color="auto" w:fill="auto"/>
          <w:tcMar>
            <w:left w:w="0" w:type="dxa"/>
            <w:right w:w="0" w:type="dxa"/>
          </w:tcMar>
        </w:tcPr>
        <w:p w14:paraId="2E070FFA" w14:textId="1134B485" w:rsidR="009D228B" w:rsidRPr="00D6163D" w:rsidRDefault="009D228B" w:rsidP="00FC6389">
          <w:pPr>
            <w:pStyle w:val="Druhdokumentu"/>
          </w:pPr>
          <w:r>
            <w:rPr>
              <w:noProof/>
              <w:lang w:eastAsia="cs-CZ"/>
            </w:rPr>
            <w:drawing>
              <wp:anchor distT="0" distB="0" distL="114300" distR="114300" simplePos="0" relativeHeight="251657216" behindDoc="0" locked="1" layoutInCell="1" allowOverlap="1" wp14:anchorId="2DFE19A6" wp14:editId="5D6679B2">
                <wp:simplePos x="0" y="0"/>
                <wp:positionH relativeFrom="column">
                  <wp:posOffset>-2192020</wp:posOffset>
                </wp:positionH>
                <wp:positionV relativeFrom="page">
                  <wp:posOffset>-5715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9D228B" w14:paraId="3761B82D" w14:textId="77777777" w:rsidTr="00B22106">
      <w:trPr>
        <w:trHeight w:hRule="exact" w:val="936"/>
      </w:trPr>
      <w:tc>
        <w:tcPr>
          <w:tcW w:w="1361" w:type="dxa"/>
          <w:tcMar>
            <w:left w:w="0" w:type="dxa"/>
            <w:right w:w="0" w:type="dxa"/>
          </w:tcMar>
        </w:tcPr>
        <w:p w14:paraId="7B67448B"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43BD79CA" w14:textId="77777777" w:rsidR="009D228B" w:rsidRDefault="009D228B" w:rsidP="00FC6389">
          <w:pPr>
            <w:pStyle w:val="Zpat"/>
          </w:pPr>
        </w:p>
      </w:tc>
      <w:tc>
        <w:tcPr>
          <w:tcW w:w="5756" w:type="dxa"/>
          <w:shd w:val="clear" w:color="auto" w:fill="auto"/>
          <w:tcMar>
            <w:left w:w="0" w:type="dxa"/>
            <w:right w:w="0" w:type="dxa"/>
          </w:tcMar>
        </w:tcPr>
        <w:p w14:paraId="56F6066F" w14:textId="43EBB529" w:rsidR="009D228B" w:rsidRPr="00D6163D" w:rsidRDefault="009D228B" w:rsidP="00FC6389">
          <w:pPr>
            <w:pStyle w:val="Druhdokumentu"/>
          </w:pPr>
        </w:p>
      </w:tc>
    </w:tr>
  </w:tbl>
  <w:p w14:paraId="3AE366BF" w14:textId="15CD0305" w:rsidR="009D228B" w:rsidRPr="00D6163D" w:rsidRDefault="009D228B" w:rsidP="00FC6389">
    <w:pPr>
      <w:pStyle w:val="Zhlav"/>
      <w:rPr>
        <w:sz w:val="8"/>
        <w:szCs w:val="8"/>
      </w:rPr>
    </w:pPr>
  </w:p>
  <w:p w14:paraId="40E98368" w14:textId="77777777" w:rsidR="009D228B" w:rsidRPr="00460660" w:rsidRDefault="009D228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690E16"/>
    <w:multiLevelType w:val="hybridMultilevel"/>
    <w:tmpl w:val="EF2066E2"/>
    <w:lvl w:ilvl="0" w:tplc="4776F186">
      <w:start w:val="1"/>
      <w:numFmt w:val="lowerLetter"/>
      <w:pStyle w:val="PNOdstsl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827C9F"/>
    <w:multiLevelType w:val="hybridMultilevel"/>
    <w:tmpl w:val="868E8826"/>
    <w:lvl w:ilvl="0" w:tplc="B6EE537E">
      <w:start w:val="1"/>
      <w:numFmt w:val="lowerLetter"/>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905072203">
    <w:abstractNumId w:val="6"/>
  </w:num>
  <w:num w:numId="2" w16cid:durableId="610091401">
    <w:abstractNumId w:val="2"/>
  </w:num>
  <w:num w:numId="3" w16cid:durableId="767819969">
    <w:abstractNumId w:val="14"/>
  </w:num>
  <w:num w:numId="4" w16cid:durableId="2140341419">
    <w:abstractNumId w:val="7"/>
  </w:num>
  <w:num w:numId="5" w16cid:durableId="17242538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07410289">
    <w:abstractNumId w:val="9"/>
  </w:num>
  <w:num w:numId="7" w16cid:durableId="1927034319">
    <w:abstractNumId w:val="11"/>
  </w:num>
  <w:num w:numId="8" w16cid:durableId="1067679601">
    <w:abstractNumId w:val="13"/>
  </w:num>
  <w:num w:numId="9" w16cid:durableId="1422096592">
    <w:abstractNumId w:val="0"/>
  </w:num>
  <w:num w:numId="10" w16cid:durableId="124008283">
    <w:abstractNumId w:val="4"/>
  </w:num>
  <w:num w:numId="11" w16cid:durableId="873810939">
    <w:abstractNumId w:val="15"/>
  </w:num>
  <w:num w:numId="12" w16cid:durableId="527064159">
    <w:abstractNumId w:val="0"/>
  </w:num>
  <w:num w:numId="13" w16cid:durableId="1087922940">
    <w:abstractNumId w:val="4"/>
  </w:num>
  <w:num w:numId="14" w16cid:durableId="578096688">
    <w:abstractNumId w:val="4"/>
  </w:num>
  <w:num w:numId="15" w16cid:durableId="1865097800">
    <w:abstractNumId w:val="9"/>
  </w:num>
  <w:num w:numId="16" w16cid:durableId="396669">
    <w:abstractNumId w:val="9"/>
  </w:num>
  <w:num w:numId="17" w16cid:durableId="60493846">
    <w:abstractNumId w:val="9"/>
  </w:num>
  <w:num w:numId="18" w16cid:durableId="986859115">
    <w:abstractNumId w:val="11"/>
  </w:num>
  <w:num w:numId="19" w16cid:durableId="564755119">
    <w:abstractNumId w:val="11"/>
  </w:num>
  <w:num w:numId="20" w16cid:durableId="776871595">
    <w:abstractNumId w:val="11"/>
  </w:num>
  <w:num w:numId="21" w16cid:durableId="1020355284">
    <w:abstractNumId w:val="13"/>
  </w:num>
  <w:num w:numId="22" w16cid:durableId="644045990">
    <w:abstractNumId w:val="0"/>
  </w:num>
  <w:num w:numId="23" w16cid:durableId="1388186137">
    <w:abstractNumId w:val="0"/>
  </w:num>
  <w:num w:numId="24" w16cid:durableId="1773091357">
    <w:abstractNumId w:val="4"/>
  </w:num>
  <w:num w:numId="25" w16cid:durableId="2011905255">
    <w:abstractNumId w:val="4"/>
  </w:num>
  <w:num w:numId="26" w16cid:durableId="515462971">
    <w:abstractNumId w:val="15"/>
  </w:num>
  <w:num w:numId="27" w16cid:durableId="905727178">
    <w:abstractNumId w:val="5"/>
  </w:num>
  <w:num w:numId="28" w16cid:durableId="473527293">
    <w:abstractNumId w:val="0"/>
  </w:num>
  <w:num w:numId="29" w16cid:durableId="16584115">
    <w:abstractNumId w:val="4"/>
  </w:num>
  <w:num w:numId="30" w16cid:durableId="672680746">
    <w:abstractNumId w:val="4"/>
  </w:num>
  <w:num w:numId="31" w16cid:durableId="1330057289">
    <w:abstractNumId w:val="9"/>
  </w:num>
  <w:num w:numId="32" w16cid:durableId="344986608">
    <w:abstractNumId w:val="9"/>
  </w:num>
  <w:num w:numId="33" w16cid:durableId="1560243617">
    <w:abstractNumId w:val="9"/>
  </w:num>
  <w:num w:numId="34" w16cid:durableId="738553602">
    <w:abstractNumId w:val="9"/>
  </w:num>
  <w:num w:numId="35" w16cid:durableId="1962959285">
    <w:abstractNumId w:val="11"/>
  </w:num>
  <w:num w:numId="36" w16cid:durableId="186603536">
    <w:abstractNumId w:val="11"/>
  </w:num>
  <w:num w:numId="37" w16cid:durableId="1946189042">
    <w:abstractNumId w:val="11"/>
  </w:num>
  <w:num w:numId="38" w16cid:durableId="458496756">
    <w:abstractNumId w:val="11"/>
  </w:num>
  <w:num w:numId="39" w16cid:durableId="1217359089">
    <w:abstractNumId w:val="13"/>
  </w:num>
  <w:num w:numId="40" w16cid:durableId="1777020854">
    <w:abstractNumId w:val="0"/>
  </w:num>
  <w:num w:numId="41" w16cid:durableId="260992139">
    <w:abstractNumId w:val="0"/>
  </w:num>
  <w:num w:numId="42" w16cid:durableId="407582394">
    <w:abstractNumId w:val="4"/>
  </w:num>
  <w:num w:numId="43" w16cid:durableId="1120295857">
    <w:abstractNumId w:val="4"/>
  </w:num>
  <w:num w:numId="44" w16cid:durableId="1999457891">
    <w:abstractNumId w:val="15"/>
  </w:num>
  <w:num w:numId="45" w16cid:durableId="1279609430">
    <w:abstractNumId w:val="10"/>
  </w:num>
  <w:num w:numId="46" w16cid:durableId="978996217">
    <w:abstractNumId w:val="12"/>
  </w:num>
  <w:num w:numId="47" w16cid:durableId="1589465133">
    <w:abstractNumId w:val="16"/>
  </w:num>
  <w:num w:numId="48" w16cid:durableId="1772435976">
    <w:abstractNumId w:val="16"/>
    <w:lvlOverride w:ilvl="0">
      <w:startOverride w:val="1"/>
    </w:lvlOverride>
  </w:num>
  <w:num w:numId="49" w16cid:durableId="1613128797">
    <w:abstractNumId w:val="8"/>
  </w:num>
  <w:num w:numId="50" w16cid:durableId="1859657764">
    <w:abstractNumId w:val="1"/>
  </w:num>
  <w:num w:numId="51" w16cid:durableId="378168381">
    <w:abstractNumId w:val="3"/>
  </w:num>
  <w:num w:numId="52" w16cid:durableId="1296375982">
    <w:abstractNumId w:val="1"/>
    <w:lvlOverride w:ilvl="0">
      <w:startOverride w:val="1"/>
    </w:lvlOverride>
  </w:num>
  <w:num w:numId="53" w16cid:durableId="583757047">
    <w:abstractNumId w:val="1"/>
    <w:lvlOverride w:ilvl="0">
      <w:startOverride w:val="1"/>
    </w:lvlOverride>
  </w:num>
  <w:num w:numId="54" w16cid:durableId="1456409115">
    <w:abstractNumId w:val="1"/>
    <w:lvlOverride w:ilvl="0">
      <w:startOverride w:val="1"/>
    </w:lvlOverride>
  </w:num>
  <w:num w:numId="55" w16cid:durableId="565920074">
    <w:abstractNumId w:val="1"/>
    <w:lvlOverride w:ilvl="0">
      <w:startOverride w:val="1"/>
    </w:lvlOverride>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ieber Lukáš, DiS.">
    <w15:presenceInfo w15:providerId="AD" w15:userId="S::SieberL@spravazeleznic.cz::47957c05-4e3a-48f7-a3e7-28fb2152e7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253"/>
    <w:rsid w:val="00001C75"/>
    <w:rsid w:val="00005616"/>
    <w:rsid w:val="00017F3C"/>
    <w:rsid w:val="00020B99"/>
    <w:rsid w:val="00025F79"/>
    <w:rsid w:val="000309DC"/>
    <w:rsid w:val="00041EC8"/>
    <w:rsid w:val="000431BE"/>
    <w:rsid w:val="000506AF"/>
    <w:rsid w:val="000514D0"/>
    <w:rsid w:val="00054936"/>
    <w:rsid w:val="0006588D"/>
    <w:rsid w:val="00067A5E"/>
    <w:rsid w:val="00067F07"/>
    <w:rsid w:val="000719BB"/>
    <w:rsid w:val="00071A0E"/>
    <w:rsid w:val="00071E6C"/>
    <w:rsid w:val="00072A65"/>
    <w:rsid w:val="00072C1E"/>
    <w:rsid w:val="000854BE"/>
    <w:rsid w:val="000B15D3"/>
    <w:rsid w:val="000B2816"/>
    <w:rsid w:val="000B4EB8"/>
    <w:rsid w:val="000C40E5"/>
    <w:rsid w:val="000C41F2"/>
    <w:rsid w:val="000D22C4"/>
    <w:rsid w:val="000D27D1"/>
    <w:rsid w:val="000E0101"/>
    <w:rsid w:val="000E0B11"/>
    <w:rsid w:val="000E1A7F"/>
    <w:rsid w:val="000E21E4"/>
    <w:rsid w:val="000E331C"/>
    <w:rsid w:val="000E6D71"/>
    <w:rsid w:val="000F4591"/>
    <w:rsid w:val="001009EA"/>
    <w:rsid w:val="00112864"/>
    <w:rsid w:val="00114472"/>
    <w:rsid w:val="00114988"/>
    <w:rsid w:val="00115069"/>
    <w:rsid w:val="001150F2"/>
    <w:rsid w:val="0012024F"/>
    <w:rsid w:val="00145961"/>
    <w:rsid w:val="00146CBA"/>
    <w:rsid w:val="00152473"/>
    <w:rsid w:val="00152D40"/>
    <w:rsid w:val="0015463F"/>
    <w:rsid w:val="00155906"/>
    <w:rsid w:val="00156AAC"/>
    <w:rsid w:val="00156F97"/>
    <w:rsid w:val="001615B1"/>
    <w:rsid w:val="001656A2"/>
    <w:rsid w:val="00167E02"/>
    <w:rsid w:val="00170EC5"/>
    <w:rsid w:val="00172A44"/>
    <w:rsid w:val="001747C1"/>
    <w:rsid w:val="001748FA"/>
    <w:rsid w:val="0017695A"/>
    <w:rsid w:val="00177D6B"/>
    <w:rsid w:val="001819D4"/>
    <w:rsid w:val="00181A46"/>
    <w:rsid w:val="00183A3F"/>
    <w:rsid w:val="00185FEC"/>
    <w:rsid w:val="00191449"/>
    <w:rsid w:val="00191F90"/>
    <w:rsid w:val="001A06CC"/>
    <w:rsid w:val="001B4678"/>
    <w:rsid w:val="001B492D"/>
    <w:rsid w:val="001B4E74"/>
    <w:rsid w:val="001C524E"/>
    <w:rsid w:val="001C645F"/>
    <w:rsid w:val="001D3D61"/>
    <w:rsid w:val="001E3C56"/>
    <w:rsid w:val="001E678E"/>
    <w:rsid w:val="001F20C0"/>
    <w:rsid w:val="001F34A6"/>
    <w:rsid w:val="00205545"/>
    <w:rsid w:val="002071BB"/>
    <w:rsid w:val="00207DF5"/>
    <w:rsid w:val="00215AF3"/>
    <w:rsid w:val="0023464E"/>
    <w:rsid w:val="00235D7C"/>
    <w:rsid w:val="00240B81"/>
    <w:rsid w:val="00244767"/>
    <w:rsid w:val="00245C9C"/>
    <w:rsid w:val="00247D01"/>
    <w:rsid w:val="00252B62"/>
    <w:rsid w:val="00257246"/>
    <w:rsid w:val="00261A5B"/>
    <w:rsid w:val="00262343"/>
    <w:rsid w:val="00262E5B"/>
    <w:rsid w:val="002654D1"/>
    <w:rsid w:val="002654D9"/>
    <w:rsid w:val="00276AFE"/>
    <w:rsid w:val="0028337C"/>
    <w:rsid w:val="00295BD1"/>
    <w:rsid w:val="00297B4E"/>
    <w:rsid w:val="002A3B57"/>
    <w:rsid w:val="002B06D2"/>
    <w:rsid w:val="002C31BF"/>
    <w:rsid w:val="002D0977"/>
    <w:rsid w:val="002D7BD2"/>
    <w:rsid w:val="002D7FD6"/>
    <w:rsid w:val="002E0CD7"/>
    <w:rsid w:val="002E0CFB"/>
    <w:rsid w:val="002E3A3F"/>
    <w:rsid w:val="002E5C7B"/>
    <w:rsid w:val="002F09AD"/>
    <w:rsid w:val="002F4333"/>
    <w:rsid w:val="003013A6"/>
    <w:rsid w:val="0030182C"/>
    <w:rsid w:val="00316A98"/>
    <w:rsid w:val="00324B56"/>
    <w:rsid w:val="00327EEF"/>
    <w:rsid w:val="00330257"/>
    <w:rsid w:val="0033239F"/>
    <w:rsid w:val="0034274B"/>
    <w:rsid w:val="003451AB"/>
    <w:rsid w:val="0034719F"/>
    <w:rsid w:val="00350A35"/>
    <w:rsid w:val="00352421"/>
    <w:rsid w:val="00356F20"/>
    <w:rsid w:val="003571D8"/>
    <w:rsid w:val="00357BC6"/>
    <w:rsid w:val="00361422"/>
    <w:rsid w:val="00366226"/>
    <w:rsid w:val="00370576"/>
    <w:rsid w:val="00373532"/>
    <w:rsid w:val="0037545D"/>
    <w:rsid w:val="003825B0"/>
    <w:rsid w:val="0038261F"/>
    <w:rsid w:val="00382BD8"/>
    <w:rsid w:val="003907DF"/>
    <w:rsid w:val="00390B54"/>
    <w:rsid w:val="0039276A"/>
    <w:rsid w:val="00392EB6"/>
    <w:rsid w:val="00394C56"/>
    <w:rsid w:val="003956C6"/>
    <w:rsid w:val="00395DFA"/>
    <w:rsid w:val="003A1246"/>
    <w:rsid w:val="003A1F7A"/>
    <w:rsid w:val="003C33F2"/>
    <w:rsid w:val="003C5EBD"/>
    <w:rsid w:val="003D756E"/>
    <w:rsid w:val="003E420D"/>
    <w:rsid w:val="003E4C13"/>
    <w:rsid w:val="004001A6"/>
    <w:rsid w:val="00403788"/>
    <w:rsid w:val="004078F3"/>
    <w:rsid w:val="004153A3"/>
    <w:rsid w:val="004220DE"/>
    <w:rsid w:val="0042532F"/>
    <w:rsid w:val="00427794"/>
    <w:rsid w:val="00432CCA"/>
    <w:rsid w:val="00441B4D"/>
    <w:rsid w:val="00443453"/>
    <w:rsid w:val="00444906"/>
    <w:rsid w:val="004456AB"/>
    <w:rsid w:val="00450F07"/>
    <w:rsid w:val="004525C2"/>
    <w:rsid w:val="00453CD3"/>
    <w:rsid w:val="00457A0F"/>
    <w:rsid w:val="00457E1E"/>
    <w:rsid w:val="00460660"/>
    <w:rsid w:val="00463825"/>
    <w:rsid w:val="00464BA9"/>
    <w:rsid w:val="00465C0C"/>
    <w:rsid w:val="00465F51"/>
    <w:rsid w:val="004718E5"/>
    <w:rsid w:val="0047485E"/>
    <w:rsid w:val="00483969"/>
    <w:rsid w:val="00486107"/>
    <w:rsid w:val="00486178"/>
    <w:rsid w:val="00487010"/>
    <w:rsid w:val="00491827"/>
    <w:rsid w:val="004C4399"/>
    <w:rsid w:val="004C4830"/>
    <w:rsid w:val="004C787C"/>
    <w:rsid w:val="004E0643"/>
    <w:rsid w:val="004E7A1F"/>
    <w:rsid w:val="004F4B9B"/>
    <w:rsid w:val="004F5923"/>
    <w:rsid w:val="00505A88"/>
    <w:rsid w:val="0050625D"/>
    <w:rsid w:val="0050666E"/>
    <w:rsid w:val="00511AB9"/>
    <w:rsid w:val="00515B28"/>
    <w:rsid w:val="00523BB5"/>
    <w:rsid w:val="00523EA7"/>
    <w:rsid w:val="005269D4"/>
    <w:rsid w:val="005350DE"/>
    <w:rsid w:val="005406EB"/>
    <w:rsid w:val="00544FFF"/>
    <w:rsid w:val="00553375"/>
    <w:rsid w:val="00555884"/>
    <w:rsid w:val="00566539"/>
    <w:rsid w:val="005736B7"/>
    <w:rsid w:val="00574927"/>
    <w:rsid w:val="00575E5A"/>
    <w:rsid w:val="00580245"/>
    <w:rsid w:val="00582C15"/>
    <w:rsid w:val="005835D0"/>
    <w:rsid w:val="005841B5"/>
    <w:rsid w:val="0058473B"/>
    <w:rsid w:val="005A1F44"/>
    <w:rsid w:val="005B65FC"/>
    <w:rsid w:val="005B7883"/>
    <w:rsid w:val="005B7C7D"/>
    <w:rsid w:val="005C0082"/>
    <w:rsid w:val="005C2FF4"/>
    <w:rsid w:val="005D168C"/>
    <w:rsid w:val="005D1779"/>
    <w:rsid w:val="005D1FC9"/>
    <w:rsid w:val="005D3C39"/>
    <w:rsid w:val="005D6C5D"/>
    <w:rsid w:val="005E415D"/>
    <w:rsid w:val="005F3E29"/>
    <w:rsid w:val="005F4BFD"/>
    <w:rsid w:val="00601A8C"/>
    <w:rsid w:val="00605DD8"/>
    <w:rsid w:val="0061012B"/>
    <w:rsid w:val="0061068E"/>
    <w:rsid w:val="006115D3"/>
    <w:rsid w:val="00616F3E"/>
    <w:rsid w:val="0063642B"/>
    <w:rsid w:val="00643B60"/>
    <w:rsid w:val="00647AC6"/>
    <w:rsid w:val="0065610E"/>
    <w:rsid w:val="00656725"/>
    <w:rsid w:val="006575AF"/>
    <w:rsid w:val="00660AD3"/>
    <w:rsid w:val="00664E1A"/>
    <w:rsid w:val="00671A0C"/>
    <w:rsid w:val="00673405"/>
    <w:rsid w:val="00673932"/>
    <w:rsid w:val="006776B6"/>
    <w:rsid w:val="00680727"/>
    <w:rsid w:val="00693150"/>
    <w:rsid w:val="00695B7B"/>
    <w:rsid w:val="006A2EB6"/>
    <w:rsid w:val="006A5570"/>
    <w:rsid w:val="006A689C"/>
    <w:rsid w:val="006B048A"/>
    <w:rsid w:val="006B3D79"/>
    <w:rsid w:val="006B3D80"/>
    <w:rsid w:val="006B4476"/>
    <w:rsid w:val="006B6FE4"/>
    <w:rsid w:val="006C2343"/>
    <w:rsid w:val="006C442A"/>
    <w:rsid w:val="006C4F6E"/>
    <w:rsid w:val="006C4FFE"/>
    <w:rsid w:val="006D0384"/>
    <w:rsid w:val="006D46D4"/>
    <w:rsid w:val="006E0578"/>
    <w:rsid w:val="006E314D"/>
    <w:rsid w:val="006F0159"/>
    <w:rsid w:val="00701D94"/>
    <w:rsid w:val="00705D0C"/>
    <w:rsid w:val="00710723"/>
    <w:rsid w:val="007108AA"/>
    <w:rsid w:val="00720F1A"/>
    <w:rsid w:val="00723ED1"/>
    <w:rsid w:val="00730A60"/>
    <w:rsid w:val="00740AF5"/>
    <w:rsid w:val="00743525"/>
    <w:rsid w:val="007541A2"/>
    <w:rsid w:val="00755818"/>
    <w:rsid w:val="007610BA"/>
    <w:rsid w:val="0076286B"/>
    <w:rsid w:val="00766846"/>
    <w:rsid w:val="0077673A"/>
    <w:rsid w:val="007846E1"/>
    <w:rsid w:val="007847D6"/>
    <w:rsid w:val="0078593E"/>
    <w:rsid w:val="007A172F"/>
    <w:rsid w:val="007A5172"/>
    <w:rsid w:val="007A67A0"/>
    <w:rsid w:val="007B065A"/>
    <w:rsid w:val="007B37D3"/>
    <w:rsid w:val="007B570C"/>
    <w:rsid w:val="007D05EA"/>
    <w:rsid w:val="007D4C3D"/>
    <w:rsid w:val="007D6B63"/>
    <w:rsid w:val="007D7136"/>
    <w:rsid w:val="007E4A6E"/>
    <w:rsid w:val="007F4883"/>
    <w:rsid w:val="007F56A7"/>
    <w:rsid w:val="00800851"/>
    <w:rsid w:val="00807844"/>
    <w:rsid w:val="00807DD0"/>
    <w:rsid w:val="00811ABB"/>
    <w:rsid w:val="008123B6"/>
    <w:rsid w:val="00813245"/>
    <w:rsid w:val="00821D01"/>
    <w:rsid w:val="00821F3A"/>
    <w:rsid w:val="00826B7B"/>
    <w:rsid w:val="0083024A"/>
    <w:rsid w:val="00831DC4"/>
    <w:rsid w:val="00837C92"/>
    <w:rsid w:val="00846789"/>
    <w:rsid w:val="008507BE"/>
    <w:rsid w:val="008602BD"/>
    <w:rsid w:val="0086427D"/>
    <w:rsid w:val="00870145"/>
    <w:rsid w:val="00871FAC"/>
    <w:rsid w:val="00872369"/>
    <w:rsid w:val="008736AD"/>
    <w:rsid w:val="00874A95"/>
    <w:rsid w:val="008825B2"/>
    <w:rsid w:val="008850CB"/>
    <w:rsid w:val="00896E6B"/>
    <w:rsid w:val="008A3568"/>
    <w:rsid w:val="008B01FE"/>
    <w:rsid w:val="008B0618"/>
    <w:rsid w:val="008B6FA1"/>
    <w:rsid w:val="008C45C2"/>
    <w:rsid w:val="008C50F3"/>
    <w:rsid w:val="008C5235"/>
    <w:rsid w:val="008C6302"/>
    <w:rsid w:val="008C7EFE"/>
    <w:rsid w:val="008D03B9"/>
    <w:rsid w:val="008D0BE3"/>
    <w:rsid w:val="008D10F5"/>
    <w:rsid w:val="008D30C7"/>
    <w:rsid w:val="008E6023"/>
    <w:rsid w:val="008F18D6"/>
    <w:rsid w:val="008F2C9B"/>
    <w:rsid w:val="008F797B"/>
    <w:rsid w:val="00904780"/>
    <w:rsid w:val="0090635B"/>
    <w:rsid w:val="00907C76"/>
    <w:rsid w:val="00912F37"/>
    <w:rsid w:val="009162F5"/>
    <w:rsid w:val="00922385"/>
    <w:rsid w:val="009223DF"/>
    <w:rsid w:val="009223E5"/>
    <w:rsid w:val="00930B55"/>
    <w:rsid w:val="00931629"/>
    <w:rsid w:val="00936091"/>
    <w:rsid w:val="00940D8A"/>
    <w:rsid w:val="00962258"/>
    <w:rsid w:val="009678B7"/>
    <w:rsid w:val="00992D9C"/>
    <w:rsid w:val="00994193"/>
    <w:rsid w:val="00996CB8"/>
    <w:rsid w:val="009A1658"/>
    <w:rsid w:val="009A46AB"/>
    <w:rsid w:val="009B2E97"/>
    <w:rsid w:val="009B5146"/>
    <w:rsid w:val="009B5822"/>
    <w:rsid w:val="009B641A"/>
    <w:rsid w:val="009B6B4D"/>
    <w:rsid w:val="009C386C"/>
    <w:rsid w:val="009C418E"/>
    <w:rsid w:val="009C442C"/>
    <w:rsid w:val="009D228B"/>
    <w:rsid w:val="009D75A4"/>
    <w:rsid w:val="009E07F4"/>
    <w:rsid w:val="009F0BC6"/>
    <w:rsid w:val="009F309B"/>
    <w:rsid w:val="009F392E"/>
    <w:rsid w:val="009F53C5"/>
    <w:rsid w:val="00A018CF"/>
    <w:rsid w:val="00A03A50"/>
    <w:rsid w:val="00A054A8"/>
    <w:rsid w:val="00A0740E"/>
    <w:rsid w:val="00A318A8"/>
    <w:rsid w:val="00A50641"/>
    <w:rsid w:val="00A530BF"/>
    <w:rsid w:val="00A540B9"/>
    <w:rsid w:val="00A6177B"/>
    <w:rsid w:val="00A62627"/>
    <w:rsid w:val="00A66136"/>
    <w:rsid w:val="00A71189"/>
    <w:rsid w:val="00A7364A"/>
    <w:rsid w:val="00A74DCC"/>
    <w:rsid w:val="00A753ED"/>
    <w:rsid w:val="00A77512"/>
    <w:rsid w:val="00A84A1D"/>
    <w:rsid w:val="00A90530"/>
    <w:rsid w:val="00A94C2F"/>
    <w:rsid w:val="00AA4CBB"/>
    <w:rsid w:val="00AA52C6"/>
    <w:rsid w:val="00AA65FA"/>
    <w:rsid w:val="00AA7351"/>
    <w:rsid w:val="00AB2302"/>
    <w:rsid w:val="00AC266F"/>
    <w:rsid w:val="00AC2915"/>
    <w:rsid w:val="00AC482A"/>
    <w:rsid w:val="00AD056F"/>
    <w:rsid w:val="00AD0C7B"/>
    <w:rsid w:val="00AD3B2E"/>
    <w:rsid w:val="00AD5F1A"/>
    <w:rsid w:val="00AD6731"/>
    <w:rsid w:val="00AD7B08"/>
    <w:rsid w:val="00AE796F"/>
    <w:rsid w:val="00AF0E06"/>
    <w:rsid w:val="00B008D5"/>
    <w:rsid w:val="00B02F73"/>
    <w:rsid w:val="00B0619F"/>
    <w:rsid w:val="00B13A26"/>
    <w:rsid w:val="00B15D0D"/>
    <w:rsid w:val="00B1698E"/>
    <w:rsid w:val="00B172EC"/>
    <w:rsid w:val="00B22106"/>
    <w:rsid w:val="00B222FB"/>
    <w:rsid w:val="00B5431A"/>
    <w:rsid w:val="00B60896"/>
    <w:rsid w:val="00B63D86"/>
    <w:rsid w:val="00B75EE1"/>
    <w:rsid w:val="00B7664A"/>
    <w:rsid w:val="00B77481"/>
    <w:rsid w:val="00B8518B"/>
    <w:rsid w:val="00B93136"/>
    <w:rsid w:val="00B97CC3"/>
    <w:rsid w:val="00BA0EBA"/>
    <w:rsid w:val="00BA1DEB"/>
    <w:rsid w:val="00BC05F2"/>
    <w:rsid w:val="00BC06C4"/>
    <w:rsid w:val="00BD7E91"/>
    <w:rsid w:val="00BD7F0D"/>
    <w:rsid w:val="00BE6657"/>
    <w:rsid w:val="00BF47B2"/>
    <w:rsid w:val="00BF5233"/>
    <w:rsid w:val="00BF5650"/>
    <w:rsid w:val="00BF6DA5"/>
    <w:rsid w:val="00C0031D"/>
    <w:rsid w:val="00C02D0A"/>
    <w:rsid w:val="00C03A6E"/>
    <w:rsid w:val="00C07D2F"/>
    <w:rsid w:val="00C16106"/>
    <w:rsid w:val="00C226C0"/>
    <w:rsid w:val="00C33406"/>
    <w:rsid w:val="00C42FE6"/>
    <w:rsid w:val="00C44F6A"/>
    <w:rsid w:val="00C53B32"/>
    <w:rsid w:val="00C6198E"/>
    <w:rsid w:val="00C629F8"/>
    <w:rsid w:val="00C64271"/>
    <w:rsid w:val="00C708EA"/>
    <w:rsid w:val="00C732F0"/>
    <w:rsid w:val="00C778A5"/>
    <w:rsid w:val="00C8140E"/>
    <w:rsid w:val="00C83DCC"/>
    <w:rsid w:val="00C87FFB"/>
    <w:rsid w:val="00C9337E"/>
    <w:rsid w:val="00C9345B"/>
    <w:rsid w:val="00C95162"/>
    <w:rsid w:val="00C96E7C"/>
    <w:rsid w:val="00CA4082"/>
    <w:rsid w:val="00CA5A14"/>
    <w:rsid w:val="00CA60F5"/>
    <w:rsid w:val="00CB6A37"/>
    <w:rsid w:val="00CB7684"/>
    <w:rsid w:val="00CC5D8E"/>
    <w:rsid w:val="00CC7C8F"/>
    <w:rsid w:val="00CD1829"/>
    <w:rsid w:val="00CD1FC4"/>
    <w:rsid w:val="00CD7066"/>
    <w:rsid w:val="00CD77AA"/>
    <w:rsid w:val="00CE3A81"/>
    <w:rsid w:val="00CF1410"/>
    <w:rsid w:val="00CF2351"/>
    <w:rsid w:val="00D0185A"/>
    <w:rsid w:val="00D034A0"/>
    <w:rsid w:val="00D03901"/>
    <w:rsid w:val="00D05FFD"/>
    <w:rsid w:val="00D11354"/>
    <w:rsid w:val="00D136A2"/>
    <w:rsid w:val="00D21061"/>
    <w:rsid w:val="00D246FC"/>
    <w:rsid w:val="00D30D72"/>
    <w:rsid w:val="00D32BA0"/>
    <w:rsid w:val="00D34790"/>
    <w:rsid w:val="00D36EA0"/>
    <w:rsid w:val="00D4108E"/>
    <w:rsid w:val="00D435C3"/>
    <w:rsid w:val="00D51B47"/>
    <w:rsid w:val="00D6163D"/>
    <w:rsid w:val="00D76143"/>
    <w:rsid w:val="00D831A3"/>
    <w:rsid w:val="00D945EA"/>
    <w:rsid w:val="00D97BE3"/>
    <w:rsid w:val="00DA3711"/>
    <w:rsid w:val="00DB47DA"/>
    <w:rsid w:val="00DB4DF1"/>
    <w:rsid w:val="00DB571C"/>
    <w:rsid w:val="00DB58C5"/>
    <w:rsid w:val="00DC61F6"/>
    <w:rsid w:val="00DC620E"/>
    <w:rsid w:val="00DD46F3"/>
    <w:rsid w:val="00DE56F2"/>
    <w:rsid w:val="00DE6EF3"/>
    <w:rsid w:val="00DF116D"/>
    <w:rsid w:val="00DF14DB"/>
    <w:rsid w:val="00E01B5B"/>
    <w:rsid w:val="00E06EDE"/>
    <w:rsid w:val="00E16FF7"/>
    <w:rsid w:val="00E26D68"/>
    <w:rsid w:val="00E33F32"/>
    <w:rsid w:val="00E349BB"/>
    <w:rsid w:val="00E37BAF"/>
    <w:rsid w:val="00E416CF"/>
    <w:rsid w:val="00E41EEA"/>
    <w:rsid w:val="00E43960"/>
    <w:rsid w:val="00E44045"/>
    <w:rsid w:val="00E46253"/>
    <w:rsid w:val="00E618C4"/>
    <w:rsid w:val="00E634B0"/>
    <w:rsid w:val="00E71E40"/>
    <w:rsid w:val="00E72324"/>
    <w:rsid w:val="00E85757"/>
    <w:rsid w:val="00E878EE"/>
    <w:rsid w:val="00EA61D3"/>
    <w:rsid w:val="00EA6EC7"/>
    <w:rsid w:val="00EB104F"/>
    <w:rsid w:val="00EB46E5"/>
    <w:rsid w:val="00EC11FF"/>
    <w:rsid w:val="00EC1B78"/>
    <w:rsid w:val="00EC63FF"/>
    <w:rsid w:val="00ED14BD"/>
    <w:rsid w:val="00EE2120"/>
    <w:rsid w:val="00EF3412"/>
    <w:rsid w:val="00EF402D"/>
    <w:rsid w:val="00EF521A"/>
    <w:rsid w:val="00EF5716"/>
    <w:rsid w:val="00F016C7"/>
    <w:rsid w:val="00F12DEC"/>
    <w:rsid w:val="00F1715C"/>
    <w:rsid w:val="00F220AB"/>
    <w:rsid w:val="00F310F8"/>
    <w:rsid w:val="00F34DA1"/>
    <w:rsid w:val="00F35939"/>
    <w:rsid w:val="00F45607"/>
    <w:rsid w:val="00F4722B"/>
    <w:rsid w:val="00F54432"/>
    <w:rsid w:val="00F57299"/>
    <w:rsid w:val="00F659EB"/>
    <w:rsid w:val="00F70EBE"/>
    <w:rsid w:val="00F74B21"/>
    <w:rsid w:val="00F758FA"/>
    <w:rsid w:val="00F772A9"/>
    <w:rsid w:val="00F772C6"/>
    <w:rsid w:val="00F86942"/>
    <w:rsid w:val="00F86BA6"/>
    <w:rsid w:val="00F93347"/>
    <w:rsid w:val="00F95772"/>
    <w:rsid w:val="00F95B83"/>
    <w:rsid w:val="00F97170"/>
    <w:rsid w:val="00FA001F"/>
    <w:rsid w:val="00FA1833"/>
    <w:rsid w:val="00FB4424"/>
    <w:rsid w:val="00FB6342"/>
    <w:rsid w:val="00FC6389"/>
    <w:rsid w:val="00FE06B6"/>
    <w:rsid w:val="00FE1DA9"/>
    <w:rsid w:val="00FE6407"/>
    <w:rsid w:val="00FE6AEC"/>
    <w:rsid w:val="00FE7ED1"/>
    <w:rsid w:val="00FF1220"/>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9D228B"/>
    <w:pPr>
      <w:keepNext/>
      <w:tabs>
        <w:tab w:val="left" w:pos="567"/>
        <w:tab w:val="left" w:pos="993"/>
        <w:tab w:val="left" w:pos="1418"/>
        <w:tab w:val="left" w:pos="1843"/>
      </w:tabs>
      <w:spacing w:before="240" w:after="120"/>
      <w:ind w:left="567" w:hanging="567"/>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PNNadpis10bPod-l111">
    <w:name w:val="_PN_Nadpis_10b_Pod-čl_1.1.1"/>
    <w:next w:val="PNTextzkladn"/>
    <w:qFormat/>
    <w:rsid w:val="002D7BD2"/>
    <w:pPr>
      <w:keepNext/>
      <w:tabs>
        <w:tab w:val="left" w:pos="709"/>
        <w:tab w:val="left" w:pos="993"/>
        <w:tab w:val="left" w:pos="1276"/>
        <w:tab w:val="left" w:pos="1560"/>
      </w:tabs>
      <w:spacing w:before="240" w:after="120"/>
      <w:ind w:left="709" w:hanging="709"/>
      <w:outlineLvl w:val="0"/>
    </w:pPr>
    <w:rPr>
      <w:rFonts w:ascii="Verdana" w:hAnsi="Verdana"/>
      <w:b/>
      <w:sz w:val="20"/>
      <w:szCs w:val="20"/>
    </w:rPr>
  </w:style>
  <w:style w:type="paragraph" w:customStyle="1" w:styleId="PNTextzkladn">
    <w:name w:val="_PN_Text_základní"/>
    <w:basedOn w:val="Normln"/>
    <w:link w:val="PNTextzkladnChar"/>
    <w:rsid w:val="002D7BD2"/>
    <w:pPr>
      <w:spacing w:after="120"/>
      <w:jc w:val="both"/>
    </w:pPr>
    <w:rPr>
      <w:rFonts w:ascii="Verdana" w:hAnsi="Verdana"/>
    </w:rPr>
  </w:style>
  <w:style w:type="character" w:customStyle="1" w:styleId="PNTextzkladnChar">
    <w:name w:val="_PN_Text_základní Char"/>
    <w:basedOn w:val="Standardnpsmoodstavce"/>
    <w:link w:val="PNTextzkladn"/>
    <w:rsid w:val="002D7BD2"/>
    <w:rPr>
      <w:rFonts w:ascii="Verdana" w:hAnsi="Verdana"/>
    </w:rPr>
  </w:style>
  <w:style w:type="paragraph" w:customStyle="1" w:styleId="PNOdrka1-">
    <w:name w:val="_PN_Odrážka_1-_•"/>
    <w:basedOn w:val="Normln"/>
    <w:link w:val="PNOdrka1-Char"/>
    <w:qFormat/>
    <w:rsid w:val="002D7BD2"/>
    <w:pPr>
      <w:numPr>
        <w:numId w:val="49"/>
      </w:numPr>
      <w:spacing w:after="80"/>
      <w:jc w:val="both"/>
    </w:pPr>
    <w:rPr>
      <w:rFonts w:ascii="Verdana" w:hAnsi="Verdana"/>
    </w:rPr>
  </w:style>
  <w:style w:type="character" w:customStyle="1" w:styleId="PNOdrka1-Char">
    <w:name w:val="_PN_Odrážka_1-_• Char"/>
    <w:basedOn w:val="Standardnpsmoodstavce"/>
    <w:link w:val="PNOdrka1-"/>
    <w:rsid w:val="002D7BD2"/>
    <w:rPr>
      <w:rFonts w:ascii="Verdana" w:hAnsi="Verdana"/>
    </w:rPr>
  </w:style>
  <w:style w:type="paragraph" w:customStyle="1" w:styleId="PNOdstavecsl1-2i">
    <w:name w:val="_PN_Odstavec_čísl_1-2_(i)"/>
    <w:basedOn w:val="PNOdstavecsl1a"/>
    <w:qFormat/>
    <w:rsid w:val="002D7BD2"/>
    <w:pPr>
      <w:tabs>
        <w:tab w:val="clear" w:pos="737"/>
        <w:tab w:val="num" w:pos="1531"/>
      </w:tabs>
      <w:ind w:left="1531" w:hanging="454"/>
    </w:pPr>
  </w:style>
  <w:style w:type="paragraph" w:customStyle="1" w:styleId="PNTextPoznmkazelen">
    <w:name w:val="_PN_Text_Poznámka_zeleně"/>
    <w:basedOn w:val="PNTextzkladn"/>
    <w:qFormat/>
    <w:rsid w:val="002D7BD2"/>
    <w:rPr>
      <w:i/>
      <w:color w:val="00B050"/>
    </w:rPr>
  </w:style>
  <w:style w:type="paragraph" w:customStyle="1" w:styleId="PNOdstavecsl1a">
    <w:name w:val="_PN_Odstavec_čísl_1_a)"/>
    <w:basedOn w:val="Normln"/>
    <w:link w:val="PNOdstavecsl1aChar"/>
    <w:qFormat/>
    <w:rsid w:val="002D7BD2"/>
    <w:pPr>
      <w:tabs>
        <w:tab w:val="num" w:pos="737"/>
      </w:tabs>
      <w:spacing w:after="80"/>
      <w:ind w:left="737" w:hanging="397"/>
      <w:jc w:val="both"/>
    </w:pPr>
    <w:rPr>
      <w:rFonts w:ascii="Verdana" w:hAnsi="Verdana"/>
    </w:rPr>
  </w:style>
  <w:style w:type="character" w:customStyle="1" w:styleId="PNOdstavecsl1aChar">
    <w:name w:val="_PN_Odstavec_čísl_1_a) Char"/>
    <w:basedOn w:val="Standardnpsmoodstavce"/>
    <w:link w:val="PNOdstavecsl1a"/>
    <w:rsid w:val="002D7BD2"/>
    <w:rPr>
      <w:rFonts w:ascii="Verdana" w:hAnsi="Verdana"/>
    </w:rPr>
  </w:style>
  <w:style w:type="paragraph" w:customStyle="1" w:styleId="PNOdstsla">
    <w:name w:val="_PN_Odst_čísl_(a)"/>
    <w:qFormat/>
    <w:rsid w:val="004718E5"/>
    <w:pPr>
      <w:numPr>
        <w:numId w:val="50"/>
      </w:numPr>
      <w:spacing w:after="120"/>
      <w:ind w:left="567" w:hanging="567"/>
      <w:jc w:val="both"/>
    </w:pPr>
  </w:style>
  <w:style w:type="character" w:styleId="Nevyeenzmnka">
    <w:name w:val="Unresolved Mention"/>
    <w:basedOn w:val="Standardnpsmoodstavce"/>
    <w:uiPriority w:val="99"/>
    <w:semiHidden/>
    <w:unhideWhenUsed/>
    <w:rsid w:val="007B065A"/>
    <w:rPr>
      <w:color w:val="605E5C"/>
      <w:shd w:val="clear" w:color="auto" w:fill="E1DFDD"/>
    </w:rPr>
  </w:style>
  <w:style w:type="table" w:customStyle="1" w:styleId="Tabulka11">
    <w:name w:val="_Tabulka_11"/>
    <w:basedOn w:val="Mkatabulky"/>
    <w:uiPriority w:val="99"/>
    <w:rsid w:val="00A540B9"/>
    <w:rPr>
      <w:rFonts w:ascii="Verdana" w:hAnsi="Verdana"/>
      <w:lang w:eastAsia="cs-CZ"/>
    </w:rPr>
    <w:tblPr>
      <w:tblInd w:w="680" w:type="dxa"/>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599088">
      <w:bodyDiv w:val="1"/>
      <w:marLeft w:val="0"/>
      <w:marRight w:val="0"/>
      <w:marTop w:val="0"/>
      <w:marBottom w:val="0"/>
      <w:divBdr>
        <w:top w:val="none" w:sz="0" w:space="0" w:color="auto"/>
        <w:left w:val="none" w:sz="0" w:space="0" w:color="auto"/>
        <w:bottom w:val="none" w:sz="0" w:space="0" w:color="auto"/>
        <w:right w:val="none" w:sz="0" w:space="0" w:color="auto"/>
      </w:divBdr>
    </w:div>
    <w:div w:id="166816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ukj@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B62"/>
    <w:rsid w:val="00086A7C"/>
    <w:rsid w:val="000A6048"/>
    <w:rsid w:val="000F6778"/>
    <w:rsid w:val="00113B62"/>
    <w:rsid w:val="001258DC"/>
    <w:rsid w:val="00150E54"/>
    <w:rsid w:val="00155B79"/>
    <w:rsid w:val="001C31D8"/>
    <w:rsid w:val="001F2DA6"/>
    <w:rsid w:val="00244589"/>
    <w:rsid w:val="002B0162"/>
    <w:rsid w:val="002B5AF1"/>
    <w:rsid w:val="002C660C"/>
    <w:rsid w:val="003521B0"/>
    <w:rsid w:val="00385034"/>
    <w:rsid w:val="00386457"/>
    <w:rsid w:val="003B7884"/>
    <w:rsid w:val="003E0351"/>
    <w:rsid w:val="00403A33"/>
    <w:rsid w:val="00435807"/>
    <w:rsid w:val="0043688D"/>
    <w:rsid w:val="00443453"/>
    <w:rsid w:val="00490071"/>
    <w:rsid w:val="004A262A"/>
    <w:rsid w:val="004E2DA3"/>
    <w:rsid w:val="004E4EFA"/>
    <w:rsid w:val="005068A7"/>
    <w:rsid w:val="005D6C5D"/>
    <w:rsid w:val="005E70DB"/>
    <w:rsid w:val="005F731C"/>
    <w:rsid w:val="0060601F"/>
    <w:rsid w:val="00695B7B"/>
    <w:rsid w:val="006A67FF"/>
    <w:rsid w:val="006C4176"/>
    <w:rsid w:val="006F5459"/>
    <w:rsid w:val="00726B85"/>
    <w:rsid w:val="00750732"/>
    <w:rsid w:val="00773106"/>
    <w:rsid w:val="0077390E"/>
    <w:rsid w:val="007758DB"/>
    <w:rsid w:val="0078593E"/>
    <w:rsid w:val="007A0A06"/>
    <w:rsid w:val="007D0BE3"/>
    <w:rsid w:val="00802EFB"/>
    <w:rsid w:val="00891D55"/>
    <w:rsid w:val="008A3E2F"/>
    <w:rsid w:val="008E6023"/>
    <w:rsid w:val="00936721"/>
    <w:rsid w:val="00961D69"/>
    <w:rsid w:val="00992E48"/>
    <w:rsid w:val="009C6045"/>
    <w:rsid w:val="009E6938"/>
    <w:rsid w:val="009E73AC"/>
    <w:rsid w:val="00A363DE"/>
    <w:rsid w:val="00A607EB"/>
    <w:rsid w:val="00AC2CA8"/>
    <w:rsid w:val="00BB192B"/>
    <w:rsid w:val="00BC4068"/>
    <w:rsid w:val="00C16106"/>
    <w:rsid w:val="00C1680D"/>
    <w:rsid w:val="00C3198E"/>
    <w:rsid w:val="00C53B32"/>
    <w:rsid w:val="00C60C5E"/>
    <w:rsid w:val="00C62523"/>
    <w:rsid w:val="00CD1829"/>
    <w:rsid w:val="00CE51A2"/>
    <w:rsid w:val="00CF29AD"/>
    <w:rsid w:val="00D30870"/>
    <w:rsid w:val="00D35307"/>
    <w:rsid w:val="00D93F65"/>
    <w:rsid w:val="00DB58C5"/>
    <w:rsid w:val="00DD3738"/>
    <w:rsid w:val="00E15339"/>
    <w:rsid w:val="00E349BB"/>
    <w:rsid w:val="00EF5B82"/>
    <w:rsid w:val="00F162F5"/>
    <w:rsid w:val="00F4732C"/>
    <w:rsid w:val="00F70E92"/>
    <w:rsid w:val="00F93AD9"/>
    <w:rsid w:val="00FA1833"/>
    <w:rsid w:val="00FD24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B8920FE-1D8A-4755-9A0D-9A817A4E2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8564C9-83D1-4C2F-8EF9-D9D829BABB50}">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VTP_nové_logo-5</Template>
  <TotalTime>1</TotalTime>
  <Pages>15</Pages>
  <Words>6005</Words>
  <Characters>35430</Characters>
  <Application>Microsoft Office Word</Application>
  <DocSecurity>0</DocSecurity>
  <Lines>295</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2019-07-24T06:01:00Z</cp:lastPrinted>
  <dcterms:created xsi:type="dcterms:W3CDTF">2025-04-29T07:50:00Z</dcterms:created>
  <dcterms:modified xsi:type="dcterms:W3CDTF">2025-04-29T07:50:00Z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